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A81F7" w14:textId="77777777" w:rsidR="00536DDE" w:rsidRDefault="00536DDE" w:rsidP="002B2D4D">
      <w:pPr>
        <w:jc w:val="left"/>
      </w:pPr>
      <w:bookmarkStart w:id="0" w:name="_GoBack"/>
      <w:bookmarkEnd w:id="0"/>
    </w:p>
    <w:p w14:paraId="3688DF0F" w14:textId="77777777" w:rsidR="002B2D4D" w:rsidRDefault="008E7A92" w:rsidP="002B2D4D">
      <w:pPr>
        <w:jc w:val="left"/>
      </w:pPr>
      <w:r>
        <w:t>Příloha č. 1 Smlouvy</w:t>
      </w:r>
      <w:r w:rsidR="002B2D4D">
        <w:t>- Specifikace plnění a ceník</w:t>
      </w:r>
    </w:p>
    <w:p w14:paraId="370F02B4" w14:textId="61639019" w:rsidR="00DB6A02" w:rsidRPr="00B87E0B" w:rsidRDefault="00DB6A02" w:rsidP="00DB6A02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B87E0B">
        <w:rPr>
          <w:rFonts w:eastAsia="Calibri"/>
          <w:noProof/>
          <w:sz w:val="20"/>
          <w:lang w:val="en-US" w:eastAsia="en-US"/>
        </w:rPr>
        <w:t xml:space="preserve">Číslo smlouvy objednatele: </w:t>
      </w:r>
      <w:r w:rsidRPr="00DB6A02">
        <w:rPr>
          <w:rFonts w:eastAsia="Calibri"/>
          <w:noProof/>
          <w:sz w:val="20"/>
          <w:lang w:val="en-US" w:eastAsia="en-US"/>
        </w:rPr>
        <w:t>DOD20231125</w:t>
      </w:r>
    </w:p>
    <w:p w14:paraId="55E78AFB" w14:textId="77777777" w:rsidR="00DB6A02" w:rsidRPr="00B87E0B" w:rsidRDefault="00DB6A02" w:rsidP="00DB6A02">
      <w:pPr>
        <w:spacing w:after="0" w:line="276" w:lineRule="auto"/>
        <w:jc w:val="left"/>
        <w:rPr>
          <w:rFonts w:eastAsia="Calibri"/>
          <w:noProof/>
          <w:sz w:val="20"/>
          <w:lang w:val="en-US" w:eastAsia="en-US"/>
        </w:rPr>
      </w:pPr>
      <w:r w:rsidRPr="00B87E0B">
        <w:rPr>
          <w:rFonts w:eastAsia="Calibri"/>
          <w:noProof/>
          <w:sz w:val="20"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sz w:val="20"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sz w:val="20"/>
          <w:highlight w:val="yellow"/>
          <w:lang w:eastAsia="en-US"/>
        </w:rPr>
        <w:t>(Poté poznámku vymaže)</w:t>
      </w:r>
    </w:p>
    <w:p w14:paraId="6D53D440" w14:textId="77777777" w:rsidR="00DB6A02" w:rsidRDefault="00DB6A02" w:rsidP="002B2D4D">
      <w:pPr>
        <w:jc w:val="left"/>
      </w:pPr>
    </w:p>
    <w:p w14:paraId="3BE225BB" w14:textId="77777777" w:rsidR="00C26E90" w:rsidRDefault="00C26E90" w:rsidP="00C753A4">
      <w:pPr>
        <w:pStyle w:val="Odstavecseseznamem"/>
        <w:numPr>
          <w:ilvl w:val="0"/>
          <w:numId w:val="0"/>
        </w:numPr>
        <w:spacing w:before="240" w:after="240"/>
        <w:ind w:left="794"/>
        <w:rPr>
          <w:b/>
          <w:sz w:val="28"/>
        </w:rPr>
      </w:pPr>
      <w:r w:rsidRPr="00C26E90">
        <w:rPr>
          <w:b/>
          <w:sz w:val="28"/>
        </w:rPr>
        <w:t xml:space="preserve">Místo úklidu – středisko </w:t>
      </w:r>
      <w:r w:rsidR="00AF3ACD">
        <w:rPr>
          <w:b/>
          <w:sz w:val="28"/>
        </w:rPr>
        <w:t>ú</w:t>
      </w:r>
      <w:r w:rsidRPr="00C26E90">
        <w:rPr>
          <w:b/>
          <w:sz w:val="28"/>
        </w:rPr>
        <w:t xml:space="preserve">držba tramvaje </w:t>
      </w:r>
      <w:r w:rsidR="00732C64">
        <w:rPr>
          <w:b/>
          <w:sz w:val="28"/>
        </w:rPr>
        <w:t>Poruba</w:t>
      </w:r>
    </w:p>
    <w:p w14:paraId="6DCE4442" w14:textId="77777777" w:rsidR="004B2DDF" w:rsidRDefault="00E24B5A" w:rsidP="00C53A71">
      <w:pPr>
        <w:pStyle w:val="Odstavecseseznamem"/>
        <w:numPr>
          <w:ilvl w:val="0"/>
          <w:numId w:val="46"/>
        </w:numPr>
        <w:rPr>
          <w:sz w:val="24"/>
        </w:rPr>
      </w:pPr>
      <w:r>
        <w:rPr>
          <w:sz w:val="24"/>
        </w:rPr>
        <w:t xml:space="preserve">Adresa střediska: </w:t>
      </w:r>
      <w:r w:rsidR="004B2DDF">
        <w:rPr>
          <w:sz w:val="24"/>
        </w:rPr>
        <w:t xml:space="preserve">U </w:t>
      </w:r>
      <w:r w:rsidR="0017586D">
        <w:rPr>
          <w:sz w:val="24"/>
        </w:rPr>
        <w:t>V</w:t>
      </w:r>
      <w:r w:rsidR="004B2DDF">
        <w:rPr>
          <w:sz w:val="24"/>
        </w:rPr>
        <w:t>ozovny 1115/3, 708 00 Ostrava Poruba</w:t>
      </w:r>
    </w:p>
    <w:p w14:paraId="1D1D8334" w14:textId="77777777" w:rsidR="004B5829" w:rsidRDefault="004B5829" w:rsidP="00C53A71">
      <w:pPr>
        <w:pStyle w:val="Odstavecseseznamem"/>
        <w:numPr>
          <w:ilvl w:val="0"/>
          <w:numId w:val="46"/>
        </w:numPr>
        <w:rPr>
          <w:sz w:val="24"/>
        </w:rPr>
      </w:pPr>
      <w:r>
        <w:rPr>
          <w:sz w:val="24"/>
        </w:rPr>
        <w:t xml:space="preserve">Jednotlivé </w:t>
      </w:r>
      <w:r w:rsidR="00E24B5A">
        <w:rPr>
          <w:sz w:val="24"/>
        </w:rPr>
        <w:t xml:space="preserve">smyčky </w:t>
      </w:r>
      <w:r w:rsidR="00E24B5A" w:rsidDel="00E24B5A">
        <w:rPr>
          <w:sz w:val="24"/>
        </w:rPr>
        <w:t xml:space="preserve"> </w:t>
      </w:r>
      <w:r>
        <w:rPr>
          <w:sz w:val="24"/>
        </w:rPr>
        <w:t xml:space="preserve">(nástup na směnu na </w:t>
      </w:r>
      <w:r w:rsidR="00E24B5A">
        <w:rPr>
          <w:sz w:val="24"/>
        </w:rPr>
        <w:t>smyčce</w:t>
      </w:r>
      <w:r>
        <w:rPr>
          <w:sz w:val="24"/>
        </w:rPr>
        <w:t>)</w:t>
      </w:r>
    </w:p>
    <w:p w14:paraId="103F12AC" w14:textId="5540E4E3" w:rsidR="00C26E90" w:rsidRDefault="00C26E90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C26E90">
        <w:rPr>
          <w:sz w:val="24"/>
        </w:rPr>
        <w:t xml:space="preserve">Pověřená osoba objednatele - vedoucí střediska </w:t>
      </w:r>
      <w:r w:rsidR="00A36640">
        <w:rPr>
          <w:sz w:val="24"/>
        </w:rPr>
        <w:t>údržba tramvaje Poruba</w:t>
      </w:r>
    </w:p>
    <w:p w14:paraId="6F5DD59D" w14:textId="77777777" w:rsidR="00C753A4" w:rsidRDefault="00C753A4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7DD8CF22" w14:textId="77777777" w:rsidR="00C753A4" w:rsidRPr="00C26E90" w:rsidRDefault="00C753A4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018F4929" w14:textId="77777777" w:rsidR="00C753A4" w:rsidRPr="00C753A4" w:rsidRDefault="00C753A4" w:rsidP="00C753A4">
      <w:pPr>
        <w:pStyle w:val="Odstavecseseznamem"/>
        <w:numPr>
          <w:ilvl w:val="0"/>
          <w:numId w:val="28"/>
        </w:numPr>
        <w:rPr>
          <w:b/>
          <w:sz w:val="28"/>
        </w:rPr>
      </w:pPr>
      <w:r>
        <w:rPr>
          <w:b/>
          <w:sz w:val="28"/>
        </w:rPr>
        <w:t>Pravidelné mytí (denně)</w:t>
      </w:r>
    </w:p>
    <w:p w14:paraId="70F65C78" w14:textId="77777777" w:rsidR="00C26E90" w:rsidRPr="00A51175" w:rsidRDefault="004953EC" w:rsidP="00A01B0A">
      <w:pPr>
        <w:pStyle w:val="Odstavecseseznamem"/>
        <w:numPr>
          <w:ilvl w:val="1"/>
          <w:numId w:val="28"/>
        </w:numPr>
        <w:spacing w:before="240" w:after="240"/>
        <w:rPr>
          <w:b/>
          <w:sz w:val="24"/>
        </w:rPr>
      </w:pPr>
      <w:r w:rsidRPr="003A55D2">
        <w:rPr>
          <w:b/>
          <w:sz w:val="24"/>
        </w:rPr>
        <w:t>K</w:t>
      </w:r>
      <w:r w:rsidR="00917A19">
        <w:rPr>
          <w:b/>
          <w:sz w:val="24"/>
        </w:rPr>
        <w:t>omplexní</w:t>
      </w:r>
      <w:r w:rsidR="00252D00">
        <w:rPr>
          <w:b/>
          <w:sz w:val="24"/>
        </w:rPr>
        <w:t xml:space="preserve"> </w:t>
      </w:r>
      <w:r w:rsidR="00EB10D9" w:rsidRPr="003A55D2">
        <w:rPr>
          <w:b/>
          <w:sz w:val="24"/>
        </w:rPr>
        <w:t>mytí</w:t>
      </w:r>
      <w:r w:rsidR="00A01B0A" w:rsidRPr="003A55D2">
        <w:rPr>
          <w:b/>
          <w:sz w:val="24"/>
        </w:rPr>
        <w:t xml:space="preserve"> interiérů</w:t>
      </w:r>
      <w:r w:rsidRPr="003A55D2">
        <w:rPr>
          <w:b/>
          <w:sz w:val="24"/>
        </w:rPr>
        <w:t xml:space="preserve"> tramvajových vozidel</w:t>
      </w:r>
      <w:r w:rsidR="00917A19">
        <w:rPr>
          <w:b/>
          <w:sz w:val="24"/>
        </w:rPr>
        <w:t xml:space="preserve"> denně</w:t>
      </w:r>
      <w:r w:rsidR="000032E6" w:rsidRPr="003A55D2">
        <w:rPr>
          <w:b/>
          <w:sz w:val="24"/>
        </w:rPr>
        <w:t xml:space="preserve"> </w:t>
      </w:r>
      <w:r w:rsidR="006C2BCD">
        <w:rPr>
          <w:sz w:val="20"/>
        </w:rPr>
        <w:t>6:00 až 14:00 hod.</w:t>
      </w:r>
      <w:r w:rsidR="00036EA0">
        <w:rPr>
          <w:sz w:val="20"/>
        </w:rPr>
        <w:t xml:space="preserve"> a 18:00 až 03:00 hod.</w:t>
      </w:r>
    </w:p>
    <w:p w14:paraId="364658BD" w14:textId="77777777" w:rsidR="00A01B0A" w:rsidRPr="0079712A" w:rsidRDefault="00A01B0A" w:rsidP="0079712A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 w:val="20"/>
        </w:rPr>
      </w:pP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A01B0A" w:rsidRPr="00A01B0A" w14:paraId="0AB1464E" w14:textId="77777777" w:rsidTr="00917A1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71451" w14:textId="77777777" w:rsidR="00A01B0A" w:rsidRPr="00A01B0A" w:rsidRDefault="00A01B0A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301B" w14:textId="77777777" w:rsidR="00A01B0A" w:rsidRPr="00A01B0A" w:rsidRDefault="00A01B0A" w:rsidP="003D7F3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5CFE" w14:textId="77777777" w:rsidR="00A01B0A" w:rsidRPr="00A01B0A" w:rsidRDefault="00A01B0A" w:rsidP="00EB10D9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Počet</w:t>
            </w:r>
            <w:r w:rsidR="00917A19">
              <w:rPr>
                <w:rFonts w:ascii="Times New Roman CE" w:hAnsi="Times New Roman CE"/>
                <w:b/>
                <w:bCs/>
                <w:sz w:val="20"/>
              </w:rPr>
              <w:t xml:space="preserve"> dnů: 365</w:t>
            </w:r>
          </w:p>
        </w:tc>
      </w:tr>
      <w:tr w:rsidR="00A01B0A" w:rsidRPr="00A01B0A" w14:paraId="484FC484" w14:textId="77777777" w:rsidTr="00A01B0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2E37F" w14:textId="77777777" w:rsidR="00A01B0A" w:rsidRPr="00A01B0A" w:rsidRDefault="00A01B0A" w:rsidP="00A01B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E4BB7" w14:textId="77777777" w:rsidR="00A01B0A" w:rsidRPr="00A01B0A" w:rsidRDefault="00E24B5A" w:rsidP="00E24B5A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Maximální p</w:t>
            </w:r>
            <w:r w:rsidR="00A01B0A" w:rsidRPr="00A01B0A">
              <w:rPr>
                <w:b/>
                <w:bCs/>
                <w:sz w:val="20"/>
              </w:rPr>
              <w:t>očet mytých vozů</w:t>
            </w:r>
            <w:r w:rsidR="00EB10D9">
              <w:rPr>
                <w:b/>
                <w:bCs/>
                <w:sz w:val="20"/>
              </w:rPr>
              <w:t xml:space="preserve"> měsíčně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B7762" w14:textId="77777777" w:rsidR="00A01B0A" w:rsidRPr="00A01B0A" w:rsidRDefault="00A01B0A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A01B0A" w14:paraId="26BDFD53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2D498" w14:textId="77777777" w:rsidR="00F04483" w:rsidRPr="00A01B0A" w:rsidRDefault="00F04483" w:rsidP="00F0448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A07D" w14:textId="7FCC7E84" w:rsidR="00F04483" w:rsidRPr="006D23F9" w:rsidRDefault="006C76C7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141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9A3AA02" w14:textId="07CCBAEA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04483" w:rsidRPr="00A01B0A" w14:paraId="489A8D4A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C1086" w14:textId="77777777" w:rsidR="00F04483" w:rsidRPr="00A01B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C770" w14:textId="115BA7AB" w:rsidR="00F04483" w:rsidRPr="006D23F9" w:rsidRDefault="006C76C7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2A9D69A" w14:textId="5DE12402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04483" w:rsidRPr="00A01B0A" w14:paraId="0C15E1EC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B2454" w14:textId="77777777" w:rsidR="00F04483" w:rsidRPr="00A01B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9031" w14:textId="0E8E4821" w:rsidR="00F04483" w:rsidRPr="006D23F9" w:rsidRDefault="006C76C7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F31945F" w14:textId="0D365E89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7B124F0E" w14:textId="77777777" w:rsidR="001876B2" w:rsidRDefault="001876B2" w:rsidP="00194E64">
      <w:pPr>
        <w:pStyle w:val="Odstavecseseznamem"/>
        <w:numPr>
          <w:ilvl w:val="0"/>
          <w:numId w:val="0"/>
        </w:numPr>
        <w:spacing w:after="0"/>
        <w:ind w:left="794"/>
        <w:contextualSpacing w:val="0"/>
      </w:pPr>
    </w:p>
    <w:p w14:paraId="221F367F" w14:textId="77777777" w:rsidR="00C062A4" w:rsidRPr="00A51175" w:rsidRDefault="00C062A4" w:rsidP="00C062A4">
      <w:pPr>
        <w:spacing w:after="0"/>
        <w:ind w:firstLine="708"/>
        <w:rPr>
          <w:sz w:val="20"/>
          <w:u w:val="single"/>
        </w:rPr>
      </w:pPr>
      <w:r w:rsidRPr="00A51175">
        <w:rPr>
          <w:sz w:val="20"/>
          <w:u w:val="single"/>
        </w:rPr>
        <w:t xml:space="preserve">Přistavování vozů: </w:t>
      </w:r>
      <w:r w:rsidRPr="00A51175">
        <w:rPr>
          <w:sz w:val="20"/>
        </w:rPr>
        <w:tab/>
      </w:r>
    </w:p>
    <w:p w14:paraId="227A73D7" w14:textId="6973C60C" w:rsidR="006E4335" w:rsidRDefault="00C062A4" w:rsidP="00685164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A51175">
        <w:rPr>
          <w:sz w:val="20"/>
        </w:rPr>
        <w:t>Počet přistavených vozidel k mytí každý den</w:t>
      </w:r>
      <w:r>
        <w:rPr>
          <w:sz w:val="20"/>
        </w:rPr>
        <w:t xml:space="preserve"> </w:t>
      </w:r>
      <w:r w:rsidR="006C76C7">
        <w:rPr>
          <w:sz w:val="20"/>
        </w:rPr>
        <w:t>6-15</w:t>
      </w:r>
      <w:r w:rsidRPr="00A51175">
        <w:rPr>
          <w:sz w:val="20"/>
        </w:rPr>
        <w:t xml:space="preserve"> ks (dle potřeb objed</w:t>
      </w:r>
      <w:r>
        <w:rPr>
          <w:sz w:val="20"/>
        </w:rPr>
        <w:t>natele</w:t>
      </w:r>
      <w:r w:rsidR="00A4053B">
        <w:rPr>
          <w:sz w:val="20"/>
        </w:rPr>
        <w:t>)</w:t>
      </w:r>
    </w:p>
    <w:p w14:paraId="4EBAC071" w14:textId="77777777" w:rsidR="00EF1CA2" w:rsidRDefault="00EF1CA2" w:rsidP="002C0CE3">
      <w:pPr>
        <w:spacing w:after="0"/>
        <w:ind w:left="714" w:hanging="357"/>
        <w:rPr>
          <w:sz w:val="24"/>
          <w:szCs w:val="24"/>
        </w:rPr>
      </w:pPr>
    </w:p>
    <w:p w14:paraId="6D7597DF" w14:textId="1CC1F6E7" w:rsidR="00C26E90" w:rsidRPr="00917A19" w:rsidRDefault="00917A19" w:rsidP="00917A19">
      <w:pPr>
        <w:pStyle w:val="Odstavecseseznamem"/>
        <w:numPr>
          <w:ilvl w:val="1"/>
          <w:numId w:val="28"/>
        </w:numPr>
        <w:rPr>
          <w:b/>
          <w:sz w:val="24"/>
        </w:rPr>
      </w:pPr>
      <w:r w:rsidRPr="00917A19">
        <w:rPr>
          <w:b/>
          <w:sz w:val="24"/>
        </w:rPr>
        <w:t xml:space="preserve">Základní úklid </w:t>
      </w:r>
      <w:r w:rsidR="00631436" w:rsidRPr="00917A19">
        <w:rPr>
          <w:b/>
          <w:sz w:val="24"/>
        </w:rPr>
        <w:t>– denně</w:t>
      </w:r>
    </w:p>
    <w:p w14:paraId="53504AA2" w14:textId="77777777" w:rsidR="00631436" w:rsidRPr="00D32B08" w:rsidRDefault="00917A19" w:rsidP="00D32B08">
      <w:pPr>
        <w:ind w:firstLine="708"/>
        <w:rPr>
          <w:b/>
          <w:sz w:val="20"/>
        </w:rPr>
      </w:pPr>
      <w:r w:rsidRPr="00D32B08">
        <w:rPr>
          <w:b/>
          <w:sz w:val="20"/>
        </w:rPr>
        <w:t>Provádí se denně</w:t>
      </w:r>
      <w:r w:rsidR="000032E6" w:rsidRPr="00D32B08">
        <w:rPr>
          <w:b/>
          <w:sz w:val="20"/>
        </w:rPr>
        <w:t xml:space="preserve"> </w:t>
      </w:r>
      <w:r w:rsidR="00F501D3" w:rsidRPr="00D32B08">
        <w:rPr>
          <w:b/>
          <w:sz w:val="20"/>
        </w:rPr>
        <w:t>19</w:t>
      </w:r>
      <w:r w:rsidR="000032E6" w:rsidRPr="00D32B08">
        <w:rPr>
          <w:b/>
          <w:sz w:val="20"/>
        </w:rPr>
        <w:t xml:space="preserve">:00 až </w:t>
      </w:r>
      <w:r w:rsidR="00647804" w:rsidRPr="00D32B08">
        <w:rPr>
          <w:b/>
          <w:sz w:val="20"/>
        </w:rPr>
        <w:t>3</w:t>
      </w:r>
      <w:r w:rsidR="000032E6" w:rsidRPr="00D32B08">
        <w:rPr>
          <w:b/>
          <w:sz w:val="20"/>
        </w:rPr>
        <w:t>:00 (k dispo</w:t>
      </w:r>
      <w:r w:rsidR="00D32B08">
        <w:rPr>
          <w:b/>
          <w:sz w:val="20"/>
        </w:rPr>
        <w:t>z</w:t>
      </w:r>
      <w:r w:rsidR="000032E6" w:rsidRPr="00D32B08">
        <w:rPr>
          <w:b/>
          <w:sz w:val="20"/>
        </w:rPr>
        <w:t>ici 1 pracovník do 6:00)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631436" w:rsidRPr="00631436" w14:paraId="092805C8" w14:textId="77777777" w:rsidTr="0063143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162C" w14:textId="77777777" w:rsidR="00631436" w:rsidRPr="00631436" w:rsidRDefault="00631436" w:rsidP="000C547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7059" w14:textId="77777777" w:rsidR="00631436" w:rsidRPr="00631436" w:rsidRDefault="00631436" w:rsidP="0063143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E26B" w14:textId="77777777" w:rsidR="00631436" w:rsidRPr="00631436" w:rsidRDefault="00631436" w:rsidP="004A768F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917A19"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F37FB8" w:rsidRPr="00631436" w14:paraId="546CA4EE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727424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E628B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743B1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631436" w:rsidRPr="00631436" w14:paraId="5698E06C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0312D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68B6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</w:t>
            </w:r>
            <w:r w:rsidR="00E24B5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denně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CCE07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1B35A8" w14:paraId="28463132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66F11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C53A" w14:textId="37C40DA3" w:rsidR="00F04483" w:rsidRPr="0060133E" w:rsidRDefault="006C76C7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97E2B0B" w14:textId="2F50C511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65A9B2E3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A09BB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181B" w14:textId="707259F6" w:rsidR="00F04483" w:rsidRPr="0060133E" w:rsidRDefault="006C76C7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42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20DC776" w14:textId="7A6EB417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24887948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09113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51E1" w14:textId="587EC553" w:rsidR="00F04483" w:rsidRPr="0060133E" w:rsidRDefault="006C76C7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8F4059F" w14:textId="067B58DC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22A194CD" w14:textId="77777777" w:rsidR="000013BB" w:rsidRPr="002C0CE3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</w:p>
    <w:p w14:paraId="2BD6478D" w14:textId="77777777" w:rsidR="00C85687" w:rsidRPr="00317294" w:rsidRDefault="000013BB" w:rsidP="009A1B1A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2C0CE3">
        <w:rPr>
          <w:sz w:val="20"/>
          <w:szCs w:val="24"/>
        </w:rPr>
        <w:tab/>
      </w:r>
      <w:r w:rsidR="00C85687" w:rsidRPr="00317294">
        <w:rPr>
          <w:sz w:val="20"/>
          <w:szCs w:val="24"/>
          <w:u w:val="single"/>
        </w:rPr>
        <w:t>Přistavování vozů:</w:t>
      </w:r>
      <w:r w:rsidR="00C85687">
        <w:rPr>
          <w:sz w:val="20"/>
          <w:szCs w:val="24"/>
          <w:u w:val="single"/>
        </w:rPr>
        <w:t xml:space="preserve"> </w:t>
      </w:r>
      <w:r w:rsidR="00C85687" w:rsidRPr="00317294">
        <w:rPr>
          <w:sz w:val="20"/>
          <w:szCs w:val="24"/>
        </w:rPr>
        <w:tab/>
      </w:r>
    </w:p>
    <w:p w14:paraId="5683C636" w14:textId="77777777" w:rsidR="00631436" w:rsidRDefault="00C85687" w:rsidP="009A1B1A">
      <w:pPr>
        <w:spacing w:after="0"/>
        <w:ind w:left="720" w:hanging="12"/>
        <w:rPr>
          <w:sz w:val="20"/>
          <w:szCs w:val="24"/>
        </w:rPr>
      </w:pPr>
      <w:r w:rsidRPr="009A1B1A">
        <w:rPr>
          <w:sz w:val="20"/>
          <w:szCs w:val="24"/>
        </w:rPr>
        <w:t xml:space="preserve">Počet vozidel přistavených k úklidu </w:t>
      </w:r>
      <w:r w:rsidR="0079712A">
        <w:rPr>
          <w:sz w:val="20"/>
          <w:szCs w:val="24"/>
        </w:rPr>
        <w:t>– dle aktuální vypravenosti dané provozovny</w:t>
      </w:r>
      <w:r w:rsidR="00D32B08">
        <w:rPr>
          <w:sz w:val="20"/>
          <w:szCs w:val="24"/>
        </w:rPr>
        <w:t xml:space="preserve"> – VIZ SPECIFIKACE BOD 5</w:t>
      </w:r>
      <w:r w:rsidR="00320E3D">
        <w:rPr>
          <w:sz w:val="20"/>
          <w:szCs w:val="24"/>
        </w:rPr>
        <w:t>.</w:t>
      </w:r>
    </w:p>
    <w:p w14:paraId="1857E53A" w14:textId="77777777" w:rsidR="000013BB" w:rsidRDefault="000013BB" w:rsidP="009A1B1A">
      <w:pPr>
        <w:spacing w:after="0"/>
        <w:ind w:left="720" w:hanging="12"/>
        <w:rPr>
          <w:sz w:val="24"/>
        </w:rPr>
      </w:pPr>
    </w:p>
    <w:p w14:paraId="00283A1B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36242E2C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121D5976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1EF470F0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260E1E12" w14:textId="77777777" w:rsidR="001876B2" w:rsidRDefault="001876B2" w:rsidP="009A1B1A">
      <w:pPr>
        <w:spacing w:after="0"/>
        <w:ind w:left="720" w:hanging="12"/>
        <w:rPr>
          <w:sz w:val="24"/>
        </w:rPr>
      </w:pPr>
    </w:p>
    <w:p w14:paraId="7F01B337" w14:textId="77777777" w:rsidR="00D32B08" w:rsidRDefault="00D32B08" w:rsidP="00D32B08">
      <w:pPr>
        <w:pStyle w:val="Odstavecseseznamem"/>
        <w:numPr>
          <w:ilvl w:val="1"/>
          <w:numId w:val="28"/>
        </w:numPr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lastRenderedPageBreak/>
        <w:t>Mokré mytí podlahy – denně</w:t>
      </w:r>
    </w:p>
    <w:p w14:paraId="1DDB20A7" w14:textId="77777777" w:rsidR="00D32B08" w:rsidRDefault="00D32B08" w:rsidP="00194E64">
      <w:pPr>
        <w:ind w:firstLine="708"/>
        <w:rPr>
          <w:b/>
          <w:sz w:val="20"/>
        </w:rPr>
      </w:pPr>
      <w:r>
        <w:rPr>
          <w:b/>
          <w:sz w:val="20"/>
        </w:rPr>
        <w:t>Provádí se denně</w:t>
      </w:r>
      <w:r w:rsidRPr="00D32B08">
        <w:rPr>
          <w:b/>
          <w:sz w:val="20"/>
        </w:rPr>
        <w:t xml:space="preserve"> 19:00 až 3</w:t>
      </w:r>
      <w:r>
        <w:rPr>
          <w:b/>
          <w:sz w:val="20"/>
        </w:rPr>
        <w:t>:00 (k dispoz</w:t>
      </w:r>
      <w:r w:rsidRPr="00D32B08">
        <w:rPr>
          <w:b/>
          <w:sz w:val="20"/>
        </w:rPr>
        <w:t>ici 1 pracovník do 6:00)</w:t>
      </w:r>
    </w:p>
    <w:p w14:paraId="7A805771" w14:textId="5F7F4178" w:rsidR="00864BD1" w:rsidRPr="00D32B08" w:rsidRDefault="00864BD1" w:rsidP="00194E64">
      <w:pPr>
        <w:ind w:firstLine="708"/>
        <w:rPr>
          <w:b/>
          <w:sz w:val="20"/>
        </w:rPr>
      </w:pPr>
      <w:r>
        <w:rPr>
          <w:b/>
          <w:sz w:val="20"/>
        </w:rPr>
        <w:t xml:space="preserve">Provádí se denně 8:00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D32B08" w:rsidRPr="00631436" w14:paraId="04715468" w14:textId="77777777" w:rsidTr="00AA22FE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93C5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C103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5EC5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D32B08" w:rsidRPr="00631436" w14:paraId="1FC8DD6F" w14:textId="77777777" w:rsidTr="00AA22FE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FCD09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8F08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13207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D32B08" w:rsidRPr="00631436" w14:paraId="4B18E9BC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3A936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7E2A" w14:textId="77777777" w:rsidR="00D32B08" w:rsidRPr="0038777F" w:rsidRDefault="00DB1D5D" w:rsidP="00D32B0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FF813B5" w14:textId="0F55C3B5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D32B08" w:rsidRPr="00631436" w14:paraId="39A775CF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BA91E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92E1" w14:textId="77777777" w:rsidR="00D32B08" w:rsidRPr="0038777F" w:rsidRDefault="00DB1D5D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6974F" w14:textId="39B69069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D32B08" w:rsidRPr="00631436" w14:paraId="3F4DC75A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F644F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09EF" w14:textId="77777777" w:rsidR="00D32B08" w:rsidRPr="0038777F" w:rsidRDefault="00DB1D5D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1EA7F" w14:textId="37DBCE71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068463B" w14:textId="77777777" w:rsidR="001876B2" w:rsidRDefault="001876B2" w:rsidP="00A4053B">
      <w:pPr>
        <w:spacing w:after="0"/>
        <w:ind w:firstLine="708"/>
        <w:rPr>
          <w:sz w:val="20"/>
          <w:u w:val="single"/>
        </w:rPr>
      </w:pPr>
    </w:p>
    <w:p w14:paraId="25E5B0E6" w14:textId="140288DD" w:rsidR="00A4053B" w:rsidRPr="00A51175" w:rsidRDefault="001876B2" w:rsidP="00194E64">
      <w:pPr>
        <w:tabs>
          <w:tab w:val="left" w:pos="4034"/>
        </w:tabs>
        <w:spacing w:after="0"/>
        <w:ind w:left="720" w:hanging="360"/>
        <w:rPr>
          <w:sz w:val="20"/>
          <w:u w:val="single"/>
        </w:rPr>
      </w:pPr>
      <w:r w:rsidRPr="00194E64">
        <w:rPr>
          <w:sz w:val="20"/>
        </w:rPr>
        <w:tab/>
      </w:r>
      <w:r w:rsidR="00A4053B" w:rsidRPr="00A51175">
        <w:rPr>
          <w:sz w:val="20"/>
          <w:u w:val="single"/>
        </w:rPr>
        <w:t xml:space="preserve">Přistavování vozů: </w:t>
      </w:r>
      <w:r w:rsidR="00A4053B" w:rsidRPr="00A51175">
        <w:rPr>
          <w:sz w:val="20"/>
        </w:rPr>
        <w:tab/>
      </w:r>
    </w:p>
    <w:p w14:paraId="77C01BED" w14:textId="4CE6C3E3" w:rsidR="00A4053B" w:rsidRDefault="00A4053B" w:rsidP="00194E64">
      <w:pPr>
        <w:spacing w:after="0"/>
        <w:ind w:left="720" w:hanging="12"/>
        <w:rPr>
          <w:b/>
          <w:sz w:val="20"/>
        </w:rPr>
      </w:pPr>
      <w:r w:rsidRPr="00A51175">
        <w:rPr>
          <w:sz w:val="20"/>
        </w:rPr>
        <w:t xml:space="preserve">Počet přistavených </w:t>
      </w:r>
      <w:r w:rsidRPr="001876B2">
        <w:rPr>
          <w:sz w:val="20"/>
          <w:szCs w:val="24"/>
        </w:rPr>
        <w:t>vozidel</w:t>
      </w:r>
      <w:r w:rsidRPr="00A51175">
        <w:rPr>
          <w:sz w:val="20"/>
        </w:rPr>
        <w:t xml:space="preserve"> k mytí každý den</w:t>
      </w:r>
      <w:r>
        <w:rPr>
          <w:sz w:val="20"/>
        </w:rPr>
        <w:t xml:space="preserve"> </w:t>
      </w:r>
      <w:r w:rsidR="006C76C7">
        <w:rPr>
          <w:sz w:val="20"/>
        </w:rPr>
        <w:t>10</w:t>
      </w:r>
      <w:r>
        <w:rPr>
          <w:sz w:val="20"/>
        </w:rPr>
        <w:t>- 40</w:t>
      </w:r>
      <w:r w:rsidRPr="00A51175">
        <w:rPr>
          <w:sz w:val="20"/>
        </w:rPr>
        <w:t xml:space="preserve"> ks (dle potřeb objed</w:t>
      </w:r>
      <w:r>
        <w:rPr>
          <w:sz w:val="20"/>
        </w:rPr>
        <w:t>natele)</w:t>
      </w:r>
    </w:p>
    <w:p w14:paraId="1FFC5207" w14:textId="77777777" w:rsidR="00D32B08" w:rsidRDefault="00D32B08" w:rsidP="00D32B08">
      <w:pPr>
        <w:pStyle w:val="Odstavecseseznamem"/>
        <w:numPr>
          <w:ilvl w:val="0"/>
          <w:numId w:val="0"/>
        </w:numPr>
        <w:ind w:left="794"/>
      </w:pPr>
    </w:p>
    <w:p w14:paraId="2DE3A4FF" w14:textId="5829B59D" w:rsidR="00C753A4" w:rsidRDefault="00D32B08" w:rsidP="00D32B08">
      <w:pPr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 xml:space="preserve">1.4.  </w:t>
      </w:r>
      <w:r w:rsidRPr="00D32B08">
        <w:rPr>
          <w:b/>
          <w:sz w:val="24"/>
          <w:szCs w:val="24"/>
        </w:rPr>
        <w:tab/>
      </w:r>
      <w:r w:rsidR="00C753A4">
        <w:rPr>
          <w:b/>
          <w:sz w:val="24"/>
          <w:szCs w:val="24"/>
        </w:rPr>
        <w:t>Základní úklid -trhačky</w:t>
      </w:r>
    </w:p>
    <w:p w14:paraId="113D84EF" w14:textId="77777777" w:rsidR="00FD6E06" w:rsidRPr="00D32B08" w:rsidRDefault="00D32B08" w:rsidP="00C753A4">
      <w:pPr>
        <w:ind w:firstLine="708"/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>Provádí se v pracovní dny</w:t>
      </w:r>
      <w:r w:rsidR="00FD6E06" w:rsidRPr="00D32B08">
        <w:rPr>
          <w:b/>
          <w:sz w:val="24"/>
          <w:szCs w:val="24"/>
        </w:rPr>
        <w:t xml:space="preserve">: 9:00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FD6E06" w:rsidRPr="00631436" w14:paraId="56928C56" w14:textId="77777777" w:rsidTr="00A46A5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8471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  <w:r w:rsidR="00BF1E4E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(pouze pracovní dny)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9EB2" w14:textId="77777777" w:rsidR="00FD6E06" w:rsidRPr="00631436" w:rsidRDefault="00FD6E06" w:rsidP="00A46A5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DC9F" w14:textId="77777777" w:rsidR="00FD6E06" w:rsidRPr="00631436" w:rsidRDefault="00FD6E06" w:rsidP="004A768F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5</w:t>
            </w:r>
            <w:r w:rsidR="00496CB6"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</w:p>
        </w:tc>
      </w:tr>
      <w:tr w:rsidR="00FD6E06" w:rsidRPr="00631436" w14:paraId="24DBC31D" w14:textId="77777777" w:rsidTr="00A46A5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EB182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A223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517B9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1B35A8" w14:paraId="46266C0F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8FE23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4CF3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286BDA6" w14:textId="1D501FA6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5B733FD0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C64B9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EEEA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E5A5B74" w14:textId="5AB0617D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35E228B6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4041F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193D" w14:textId="77777777" w:rsidR="00F04483" w:rsidRPr="0038777F" w:rsidRDefault="00DB1D5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 w:rsidR="00F04483"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7781C4A" w14:textId="32CD9927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78EA462" w14:textId="77777777" w:rsidR="001876B2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</w:p>
    <w:p w14:paraId="4040A230" w14:textId="7DE82835" w:rsidR="00BF1E4E" w:rsidRPr="009A1B1A" w:rsidRDefault="001876B2" w:rsidP="009A1B1A">
      <w:pPr>
        <w:tabs>
          <w:tab w:val="left" w:pos="4034"/>
        </w:tabs>
        <w:spacing w:after="0"/>
        <w:ind w:left="720" w:hanging="360"/>
        <w:rPr>
          <w:sz w:val="20"/>
          <w:szCs w:val="24"/>
          <w:u w:val="single"/>
        </w:rPr>
      </w:pPr>
      <w:r>
        <w:rPr>
          <w:sz w:val="20"/>
          <w:szCs w:val="24"/>
        </w:rPr>
        <w:tab/>
      </w:r>
      <w:r w:rsidR="00BF1E4E" w:rsidRPr="00317294">
        <w:rPr>
          <w:sz w:val="20"/>
          <w:szCs w:val="24"/>
          <w:u w:val="single"/>
        </w:rPr>
        <w:t>Přistavování vozů:</w:t>
      </w:r>
      <w:r w:rsidR="00BF1E4E">
        <w:rPr>
          <w:sz w:val="20"/>
          <w:szCs w:val="24"/>
          <w:u w:val="single"/>
        </w:rPr>
        <w:t xml:space="preserve"> </w:t>
      </w:r>
    </w:p>
    <w:p w14:paraId="0A9ADDA3" w14:textId="77777777" w:rsidR="00BF1E4E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  <w:r w:rsidR="00BF1E4E" w:rsidRPr="002C0CE3">
        <w:rPr>
          <w:sz w:val="20"/>
          <w:szCs w:val="24"/>
        </w:rPr>
        <w:t xml:space="preserve">Počet vozidel přistavených k úklidu se může s ohledem na provozní podmínky snížit, a to maximálně o </w:t>
      </w:r>
      <w:r w:rsidR="008857A1" w:rsidRPr="00685164">
        <w:rPr>
          <w:sz w:val="20"/>
          <w:szCs w:val="24"/>
        </w:rPr>
        <w:t>2</w:t>
      </w:r>
      <w:r w:rsidR="00DD1F93" w:rsidRPr="00685164">
        <w:rPr>
          <w:sz w:val="20"/>
          <w:szCs w:val="24"/>
        </w:rPr>
        <w:t>0</w:t>
      </w:r>
      <w:r w:rsidR="00BF1E4E" w:rsidRPr="002C0CE3">
        <w:rPr>
          <w:sz w:val="20"/>
          <w:szCs w:val="24"/>
        </w:rPr>
        <w:t xml:space="preserve"> ks</w:t>
      </w:r>
      <w:r w:rsidR="00320E3D">
        <w:rPr>
          <w:sz w:val="20"/>
          <w:szCs w:val="24"/>
        </w:rPr>
        <w:t xml:space="preserve"> bez ohledu na typ tramvaje.</w:t>
      </w:r>
    </w:p>
    <w:p w14:paraId="723573A7" w14:textId="77777777" w:rsidR="0027529D" w:rsidRPr="002C0CE3" w:rsidRDefault="0027529D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</w:p>
    <w:p w14:paraId="07A2CBC7" w14:textId="77777777" w:rsidR="0027529D" w:rsidRPr="00570E3F" w:rsidRDefault="00570E3F" w:rsidP="00570E3F">
      <w:pPr>
        <w:pStyle w:val="Odstavecseseznamem"/>
        <w:numPr>
          <w:ilvl w:val="1"/>
          <w:numId w:val="58"/>
        </w:numPr>
        <w:rPr>
          <w:b/>
          <w:sz w:val="24"/>
        </w:rPr>
      </w:pPr>
      <w:r>
        <w:rPr>
          <w:b/>
          <w:sz w:val="24"/>
        </w:rPr>
        <w:t xml:space="preserve">      </w:t>
      </w:r>
      <w:r w:rsidR="0027529D" w:rsidRPr="00570E3F">
        <w:rPr>
          <w:b/>
          <w:sz w:val="24"/>
        </w:rPr>
        <w:t xml:space="preserve">Úklid vozidel projíždějících přes tramvajovou smyčku – pondělí až pátek: </w:t>
      </w:r>
      <w:r w:rsidR="0027529D" w:rsidRPr="00570E3F">
        <w:rPr>
          <w:sz w:val="20"/>
        </w:rPr>
        <w:t>10:00 – 16:00</w:t>
      </w:r>
    </w:p>
    <w:p w14:paraId="0B703962" w14:textId="77777777" w:rsidR="0027529D" w:rsidRPr="00287795" w:rsidRDefault="0027529D" w:rsidP="00570E3F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 w:rsidRPr="00287795">
        <w:rPr>
          <w:b/>
          <w:sz w:val="20"/>
        </w:rPr>
        <w:t xml:space="preserve">V období: </w:t>
      </w:r>
      <w:r>
        <w:rPr>
          <w:b/>
          <w:sz w:val="20"/>
        </w:rPr>
        <w:t>leden</w:t>
      </w:r>
      <w:r w:rsidRPr="00287795">
        <w:rPr>
          <w:b/>
          <w:sz w:val="20"/>
        </w:rPr>
        <w:t xml:space="preserve"> – </w:t>
      </w:r>
      <w:r>
        <w:rPr>
          <w:b/>
          <w:sz w:val="20"/>
        </w:rPr>
        <w:t>prosinec</w:t>
      </w:r>
    </w:p>
    <w:tbl>
      <w:tblPr>
        <w:tblW w:w="9766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3798"/>
        <w:gridCol w:w="1712"/>
      </w:tblGrid>
      <w:tr w:rsidR="0027529D" w:rsidRPr="0024760A" w14:paraId="264AB651" w14:textId="77777777" w:rsidTr="00B906B5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1EE5" w14:textId="77777777" w:rsidR="0027529D" w:rsidRPr="0024760A" w:rsidRDefault="0027529D" w:rsidP="00B906B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(pouze pracovní dny)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1D2B" w14:textId="77777777" w:rsidR="0027529D" w:rsidRPr="0024760A" w:rsidRDefault="0027529D" w:rsidP="00B906B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DCB4" w14:textId="77777777" w:rsidR="0027529D" w:rsidRPr="0024760A" w:rsidRDefault="0027529D" w:rsidP="00B906B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252</w:t>
            </w:r>
          </w:p>
        </w:tc>
      </w:tr>
      <w:tr w:rsidR="0027529D" w:rsidRPr="0024760A" w14:paraId="6E670DF4" w14:textId="77777777" w:rsidTr="00B906B5">
        <w:trPr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0FB7F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Název smyčky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0836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 (ks)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C79F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</w:t>
            </w:r>
            <w:r>
              <w:rPr>
                <w:b/>
                <w:bCs/>
                <w:sz w:val="20"/>
              </w:rPr>
              <w:t>provedení úklidu 1 vozidla</w:t>
            </w:r>
          </w:p>
        </w:tc>
      </w:tr>
      <w:tr w:rsidR="0027529D" w:rsidRPr="0024760A" w14:paraId="50017F7B" w14:textId="77777777" w:rsidTr="00332A15">
        <w:trPr>
          <w:trHeight w:val="30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F38C3" w14:textId="153BFECB" w:rsidR="0027529D" w:rsidRPr="0024760A" w:rsidRDefault="0027529D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Vřesinská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52B4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  <w:r w:rsidRPr="00145DB1">
              <w:rPr>
                <w:b/>
                <w:bCs/>
                <w:sz w:val="20"/>
              </w:rPr>
              <w:t>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4E9045" w14:textId="31E32A76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0B3F64" w:rsidRPr="0024760A" w14:paraId="74B9FB7E" w14:textId="77777777" w:rsidTr="00B906B5">
        <w:trPr>
          <w:trHeight w:val="30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BCC070" w14:textId="44726D52" w:rsidR="000B3F64" w:rsidRDefault="000B3F64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Dubina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F66F2" w14:textId="6CD5F6F0" w:rsidR="000B3F64" w:rsidRDefault="000B3F64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8D3F15" w14:textId="35D8A766" w:rsidR="000B3F64" w:rsidRDefault="000B3F64" w:rsidP="00B906B5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</w:tbl>
    <w:p w14:paraId="64847869" w14:textId="77777777" w:rsidR="0027529D" w:rsidRDefault="0027529D" w:rsidP="00194E64">
      <w:pPr>
        <w:tabs>
          <w:tab w:val="left" w:pos="4034"/>
        </w:tabs>
        <w:spacing w:after="0"/>
        <w:ind w:left="714" w:hanging="357"/>
        <w:rPr>
          <w:i/>
          <w:sz w:val="20"/>
        </w:rPr>
      </w:pPr>
      <w:r>
        <w:rPr>
          <w:i/>
          <w:sz w:val="20"/>
        </w:rPr>
        <w:tab/>
      </w:r>
    </w:p>
    <w:p w14:paraId="490C2F1B" w14:textId="0D1550AB" w:rsidR="0027529D" w:rsidRPr="00317294" w:rsidRDefault="0027529D" w:rsidP="0027529D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2C0CE3">
        <w:rPr>
          <w:sz w:val="20"/>
        </w:rPr>
        <w:tab/>
      </w:r>
      <w:r w:rsidRPr="00A51175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317294">
        <w:rPr>
          <w:sz w:val="20"/>
          <w:szCs w:val="24"/>
        </w:rPr>
        <w:tab/>
      </w:r>
    </w:p>
    <w:p w14:paraId="73780C47" w14:textId="77777777" w:rsidR="0027529D" w:rsidRPr="001876B2" w:rsidRDefault="0027529D" w:rsidP="0027529D">
      <w:pPr>
        <w:spacing w:after="0"/>
        <w:ind w:left="720" w:hanging="12"/>
        <w:rPr>
          <w:sz w:val="20"/>
        </w:rPr>
      </w:pPr>
      <w:r w:rsidRPr="001876B2">
        <w:rPr>
          <w:sz w:val="20"/>
        </w:rPr>
        <w:t xml:space="preserve">Počet vozidel přistavených k úklidu se může s ohledem na provozní podmínky snížit, a to maximálně o </w:t>
      </w:r>
      <w:r w:rsidR="001C2D0E" w:rsidRPr="001876B2">
        <w:rPr>
          <w:sz w:val="20"/>
        </w:rPr>
        <w:t>100</w:t>
      </w:r>
      <w:r w:rsidRPr="001876B2">
        <w:rPr>
          <w:sz w:val="20"/>
        </w:rPr>
        <w:t xml:space="preserve"> ks.</w:t>
      </w:r>
    </w:p>
    <w:p w14:paraId="5F7BE817" w14:textId="77777777" w:rsidR="0027529D" w:rsidRPr="00194E64" w:rsidRDefault="0027529D" w:rsidP="0027529D">
      <w:pPr>
        <w:spacing w:after="0"/>
        <w:ind w:left="720" w:hanging="12"/>
        <w:rPr>
          <w:sz w:val="20"/>
        </w:rPr>
      </w:pPr>
      <w:r w:rsidRPr="00194E64">
        <w:rPr>
          <w:sz w:val="20"/>
        </w:rPr>
        <w:t>Počet vozidel současně přistavených k úklidu činí maximálně 2 ks.</w:t>
      </w:r>
    </w:p>
    <w:p w14:paraId="2F83B491" w14:textId="77777777" w:rsidR="0027529D" w:rsidRDefault="0027529D" w:rsidP="0027529D">
      <w:pPr>
        <w:spacing w:after="0"/>
        <w:ind w:left="720" w:hanging="12"/>
      </w:pPr>
    </w:p>
    <w:p w14:paraId="6AB2DBF7" w14:textId="77777777" w:rsidR="0027529D" w:rsidRDefault="0027529D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688A4C27" w14:textId="77777777" w:rsidR="001876B2" w:rsidRDefault="001876B2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4DCA0FFD" w14:textId="77777777" w:rsidR="001876B2" w:rsidRDefault="001876B2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221DFF72" w14:textId="77777777" w:rsidR="001876B2" w:rsidRDefault="001876B2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6AAD82E5" w14:textId="77777777" w:rsidR="00FD6E06" w:rsidRDefault="00FD6E06" w:rsidP="00FD6E06">
      <w:pPr>
        <w:pStyle w:val="Odstavecseseznamem"/>
        <w:numPr>
          <w:ilvl w:val="0"/>
          <w:numId w:val="0"/>
        </w:numPr>
        <w:ind w:left="794"/>
      </w:pPr>
    </w:p>
    <w:p w14:paraId="1D83882D" w14:textId="77777777" w:rsidR="00C753A4" w:rsidRPr="00C753A4" w:rsidRDefault="00C753A4" w:rsidP="00C753A4">
      <w:pPr>
        <w:pStyle w:val="Odstavecseseznamem"/>
        <w:numPr>
          <w:ilvl w:val="0"/>
          <w:numId w:val="51"/>
        </w:numPr>
        <w:rPr>
          <w:b/>
          <w:sz w:val="28"/>
          <w:szCs w:val="28"/>
        </w:rPr>
      </w:pPr>
      <w:r w:rsidRPr="00C753A4">
        <w:rPr>
          <w:b/>
          <w:sz w:val="28"/>
          <w:szCs w:val="28"/>
        </w:rPr>
        <w:lastRenderedPageBreak/>
        <w:t xml:space="preserve"> </w:t>
      </w:r>
      <w:r w:rsidRPr="00C753A4">
        <w:rPr>
          <w:b/>
          <w:sz w:val="28"/>
          <w:szCs w:val="28"/>
        </w:rPr>
        <w:tab/>
        <w:t>Pravidelné mytí (ne denně)</w:t>
      </w:r>
    </w:p>
    <w:p w14:paraId="5A0BD8EC" w14:textId="77777777" w:rsidR="00C062A4" w:rsidRPr="00C062A4" w:rsidRDefault="00C062A4" w:rsidP="00C062A4">
      <w:pPr>
        <w:pStyle w:val="Odstavecseseznamem"/>
        <w:numPr>
          <w:ilvl w:val="1"/>
          <w:numId w:val="52"/>
        </w:numPr>
        <w:rPr>
          <w:b/>
          <w:sz w:val="24"/>
        </w:rPr>
      </w:pPr>
      <w:r>
        <w:rPr>
          <w:b/>
          <w:sz w:val="24"/>
        </w:rPr>
        <w:t xml:space="preserve">      </w:t>
      </w:r>
      <w:r w:rsidRPr="00C062A4">
        <w:rPr>
          <w:b/>
          <w:sz w:val="24"/>
        </w:rPr>
        <w:t xml:space="preserve">Mytí </w:t>
      </w:r>
      <w:r w:rsidR="00C753A4" w:rsidRPr="00C062A4">
        <w:rPr>
          <w:b/>
          <w:sz w:val="24"/>
        </w:rPr>
        <w:t xml:space="preserve">oken v kabině řidiče: </w:t>
      </w:r>
      <w:r w:rsidR="00C753A4" w:rsidRPr="00C062A4">
        <w:rPr>
          <w:sz w:val="20"/>
        </w:rPr>
        <w:t>19:00 až 3:00</w:t>
      </w:r>
    </w:p>
    <w:p w14:paraId="138DC6E1" w14:textId="77777777" w:rsid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>
        <w:rPr>
          <w:b/>
          <w:sz w:val="24"/>
        </w:rPr>
        <w:t xml:space="preserve">Provádí se </w:t>
      </w:r>
      <w:r w:rsidR="00C753A4" w:rsidRPr="00C062A4">
        <w:rPr>
          <w:b/>
          <w:sz w:val="20"/>
        </w:rPr>
        <w:t>každou středu (popřípadě i mimořádně na vyžádání)</w:t>
      </w:r>
    </w:p>
    <w:p w14:paraId="411363DB" w14:textId="77777777" w:rsid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</w:p>
    <w:p w14:paraId="1FEA924A" w14:textId="77777777" w:rsidR="00C753A4" w:rsidRP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C062A4">
        <w:rPr>
          <w:b/>
          <w:sz w:val="20"/>
        </w:rPr>
        <w:t xml:space="preserve">Počet dnů </w:t>
      </w:r>
      <w:r>
        <w:rPr>
          <w:b/>
          <w:sz w:val="20"/>
        </w:rPr>
        <w:t xml:space="preserve">: </w:t>
      </w:r>
      <w:r w:rsidRPr="00C062A4">
        <w:rPr>
          <w:b/>
          <w:sz w:val="20"/>
        </w:rPr>
        <w:t>52</w:t>
      </w:r>
    </w:p>
    <w:tbl>
      <w:tblPr>
        <w:tblW w:w="744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  <w:gridCol w:w="1480"/>
      </w:tblGrid>
      <w:tr w:rsidR="00C753A4" w:rsidRPr="008E27E5" w14:paraId="14E50DA4" w14:textId="77777777" w:rsidTr="000423A4">
        <w:trPr>
          <w:trHeight w:val="780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AF089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A6E78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mytých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denně </w:t>
            </w: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CBC00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C753A4" w:rsidRPr="00B65C1A" w14:paraId="5311F80A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9048D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6300" w14:textId="77777777" w:rsidR="00C753A4" w:rsidRPr="0038777F" w:rsidRDefault="00D12421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F22BF4E" w14:textId="74D99BDC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C753A4" w:rsidRPr="00B65C1A" w14:paraId="5DA3C7AE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57644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F85B" w14:textId="77777777" w:rsidR="00C753A4" w:rsidRPr="0038777F" w:rsidRDefault="00D12421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D227307" w14:textId="58CD2926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C753A4" w:rsidRPr="00B65C1A" w14:paraId="181CF45F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04D07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F82F" w14:textId="77777777" w:rsidR="00C753A4" w:rsidRPr="0038777F" w:rsidRDefault="00D12421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BC8F99D" w14:textId="77CD27E5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29D7AF90" w14:textId="77777777" w:rsidR="00C753A4" w:rsidRPr="004B5495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5276F2FD" w14:textId="77777777" w:rsidR="00C753A4" w:rsidRPr="00BF6274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BF6274">
        <w:rPr>
          <w:sz w:val="20"/>
          <w:szCs w:val="24"/>
        </w:rPr>
        <w:tab/>
      </w:r>
    </w:p>
    <w:p w14:paraId="3854BF48" w14:textId="77777777" w:rsidR="00C753A4" w:rsidRPr="00A21D73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  <w:szCs w:val="24"/>
        </w:rPr>
      </w:pPr>
      <w:r w:rsidRPr="00BF6274">
        <w:rPr>
          <w:sz w:val="20"/>
          <w:szCs w:val="24"/>
        </w:rPr>
        <w:t xml:space="preserve">Počet vozidel přistavených k úklidu se může s ohledem na provozní podmínky snížit, a to maximálně o </w:t>
      </w:r>
      <w:r>
        <w:rPr>
          <w:sz w:val="20"/>
          <w:szCs w:val="24"/>
          <w:u w:val="single"/>
        </w:rPr>
        <w:t>20</w:t>
      </w:r>
      <w:r w:rsidRPr="00BF6274">
        <w:rPr>
          <w:sz w:val="20"/>
          <w:szCs w:val="24"/>
          <w:u w:val="single"/>
        </w:rPr>
        <w:t xml:space="preserve"> </w:t>
      </w:r>
      <w:r>
        <w:rPr>
          <w:sz w:val="20"/>
          <w:szCs w:val="24"/>
          <w:u w:val="single"/>
        </w:rPr>
        <w:t>%</w:t>
      </w:r>
      <w:r w:rsidRPr="00320E3D">
        <w:t xml:space="preserve"> </w:t>
      </w:r>
      <w:r w:rsidRPr="00A21D73">
        <w:rPr>
          <w:sz w:val="20"/>
          <w:szCs w:val="24"/>
        </w:rPr>
        <w:t>bez ohledu na typ tramvaje.</w:t>
      </w:r>
      <w:r>
        <w:rPr>
          <w:sz w:val="20"/>
          <w:szCs w:val="24"/>
        </w:rPr>
        <w:t xml:space="preserve"> Tento úklid lze požadovat také mimořádně po dohodě obou smluvních stran.</w:t>
      </w:r>
    </w:p>
    <w:p w14:paraId="4334830A" w14:textId="6B3C2919" w:rsidR="00C753A4" w:rsidRDefault="00C753A4" w:rsidP="00194E64">
      <w:pPr>
        <w:tabs>
          <w:tab w:val="left" w:pos="4034"/>
        </w:tabs>
        <w:spacing w:after="0"/>
        <w:rPr>
          <w:b/>
          <w:sz w:val="20"/>
        </w:rPr>
      </w:pPr>
    </w:p>
    <w:p w14:paraId="5093EFCC" w14:textId="77777777" w:rsidR="00917A19" w:rsidRPr="00C753A4" w:rsidRDefault="00E313E2" w:rsidP="00C753A4">
      <w:pPr>
        <w:rPr>
          <w:b/>
          <w:sz w:val="24"/>
          <w:szCs w:val="24"/>
        </w:rPr>
      </w:pPr>
      <w:r>
        <w:rPr>
          <w:b/>
          <w:sz w:val="24"/>
          <w:szCs w:val="24"/>
        </w:rPr>
        <w:t>2.2</w:t>
      </w:r>
      <w:r w:rsidR="00C753A4" w:rsidRPr="00C753A4">
        <w:rPr>
          <w:b/>
          <w:sz w:val="24"/>
          <w:szCs w:val="24"/>
        </w:rPr>
        <w:t>.</w:t>
      </w:r>
      <w:r w:rsidR="00C753A4" w:rsidRPr="00C753A4">
        <w:rPr>
          <w:b/>
          <w:sz w:val="24"/>
          <w:szCs w:val="24"/>
        </w:rPr>
        <w:tab/>
      </w:r>
      <w:r w:rsidR="00917A19" w:rsidRPr="00C753A4">
        <w:rPr>
          <w:b/>
          <w:sz w:val="24"/>
          <w:szCs w:val="24"/>
        </w:rPr>
        <w:t>Mokré mytí sedadla řidiče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917A19" w:rsidRPr="00631436" w14:paraId="56D4BE29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44CB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F7DD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A424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917A19" w:rsidRPr="00631436" w14:paraId="53C80457" w14:textId="77777777" w:rsidTr="005073F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016DE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A12AC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2A07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917A19" w:rsidRPr="00631436" w14:paraId="08080C39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B677B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Solo, středněkapacitní, 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A669" w14:textId="77777777" w:rsidR="00917A19" w:rsidRPr="0038777F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C6D3B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E3FD" w14:textId="214D93B6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37C999BC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</w:pPr>
    </w:p>
    <w:p w14:paraId="4C1B8F86" w14:textId="77777777" w:rsidR="00917A19" w:rsidRPr="004B5495" w:rsidRDefault="00917A19" w:rsidP="00917A19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u w:val="single"/>
        </w:rPr>
      </w:pPr>
      <w:r w:rsidRPr="004B5495">
        <w:rPr>
          <w:sz w:val="20"/>
          <w:u w:val="single"/>
        </w:rPr>
        <w:t xml:space="preserve">Mokré mytí </w:t>
      </w:r>
      <w:r>
        <w:rPr>
          <w:sz w:val="20"/>
          <w:u w:val="single"/>
        </w:rPr>
        <w:t>sedadla řidiče</w:t>
      </w:r>
    </w:p>
    <w:p w14:paraId="585DD36E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4B5495">
        <w:rPr>
          <w:sz w:val="20"/>
        </w:rPr>
        <w:t xml:space="preserve">V případě „silného znečištění </w:t>
      </w:r>
      <w:r>
        <w:rPr>
          <w:sz w:val="20"/>
        </w:rPr>
        <w:t>sedadla řidiče</w:t>
      </w:r>
      <w:r w:rsidRPr="004B5495">
        <w:rPr>
          <w:sz w:val="20"/>
        </w:rPr>
        <w:t>“, je oprávněná osoba objednatele oprávněn</w:t>
      </w:r>
      <w:r>
        <w:rPr>
          <w:sz w:val="20"/>
        </w:rPr>
        <w:t>a</w:t>
      </w:r>
      <w:r w:rsidRPr="004B5495">
        <w:rPr>
          <w:sz w:val="20"/>
        </w:rPr>
        <w:t xml:space="preserve"> požadovat umytí </w:t>
      </w:r>
      <w:r>
        <w:rPr>
          <w:sz w:val="20"/>
        </w:rPr>
        <w:t>sedadla řidiče</w:t>
      </w:r>
      <w:r w:rsidRPr="004B5495">
        <w:rPr>
          <w:sz w:val="20"/>
        </w:rPr>
        <w:t xml:space="preserve">. </w:t>
      </w:r>
    </w:p>
    <w:p w14:paraId="2AA671AA" w14:textId="1D33F6DC" w:rsidR="001876B2" w:rsidRPr="009A1B1A" w:rsidRDefault="00917A19" w:rsidP="00194E64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szCs w:val="24"/>
          <w:u w:val="single"/>
        </w:rPr>
      </w:pPr>
      <w:r w:rsidRPr="001876B2">
        <w:rPr>
          <w:sz w:val="20"/>
          <w:u w:val="single"/>
        </w:rPr>
        <w:t>Přistavování</w:t>
      </w:r>
      <w:r w:rsidRPr="00317294">
        <w:rPr>
          <w:sz w:val="20"/>
          <w:szCs w:val="24"/>
          <w:u w:val="single"/>
        </w:rPr>
        <w:t xml:space="preserve"> vozů:</w:t>
      </w:r>
      <w:r>
        <w:rPr>
          <w:sz w:val="20"/>
          <w:szCs w:val="24"/>
          <w:u w:val="single"/>
        </w:rPr>
        <w:t xml:space="preserve"> </w:t>
      </w:r>
    </w:p>
    <w:p w14:paraId="668F0BDA" w14:textId="6D9212B0" w:rsidR="00917A19" w:rsidRPr="00194E64" w:rsidRDefault="00917A19" w:rsidP="00194E64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194E64">
        <w:rPr>
          <w:sz w:val="20"/>
        </w:rPr>
        <w:t>Maximální denní objem je stanoven na 20 vozů denně, minimální denní objem je 0 vozů denně bez ohledu na typ tramvaje.</w:t>
      </w:r>
    </w:p>
    <w:p w14:paraId="18C6A515" w14:textId="77777777" w:rsidR="00917A19" w:rsidRDefault="00917A19" w:rsidP="00917A19">
      <w:pPr>
        <w:spacing w:after="200" w:line="276" w:lineRule="auto"/>
        <w:jc w:val="left"/>
        <w:rPr>
          <w:sz w:val="24"/>
          <w:szCs w:val="24"/>
        </w:rPr>
      </w:pPr>
    </w:p>
    <w:p w14:paraId="17B7C5E9" w14:textId="081452BE" w:rsidR="00E313E2" w:rsidRPr="00E313E2" w:rsidRDefault="00E313E2" w:rsidP="00E313E2">
      <w:pPr>
        <w:pStyle w:val="Odstavecseseznamem"/>
        <w:numPr>
          <w:ilvl w:val="1"/>
          <w:numId w:val="56"/>
        </w:numPr>
        <w:rPr>
          <w:b/>
          <w:sz w:val="24"/>
          <w:szCs w:val="24"/>
        </w:rPr>
      </w:pPr>
      <w:r w:rsidRPr="00E313E2">
        <w:rPr>
          <w:b/>
          <w:sz w:val="24"/>
          <w:szCs w:val="24"/>
        </w:rPr>
        <w:t xml:space="preserve">      </w:t>
      </w:r>
      <w:r w:rsidR="00917A19" w:rsidRPr="00E313E2">
        <w:rPr>
          <w:b/>
          <w:sz w:val="24"/>
          <w:szCs w:val="24"/>
        </w:rPr>
        <w:t xml:space="preserve"> </w:t>
      </w:r>
      <w:r w:rsidRPr="00E313E2">
        <w:rPr>
          <w:b/>
          <w:sz w:val="24"/>
          <w:szCs w:val="24"/>
        </w:rPr>
        <w:t>Mytí nečalouněných a koženkových sedadel v období: leden - prosinec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736"/>
        <w:gridCol w:w="1496"/>
      </w:tblGrid>
      <w:tr w:rsidR="00E313E2" w:rsidRPr="00E57ED5" w14:paraId="3011286A" w14:textId="77777777" w:rsidTr="00D57405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46BA" w14:textId="1151AB2A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pondělí</w:t>
            </w: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7160132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BAC7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1D76" w14:textId="5C1C95F1" w:rsidR="00E313E2" w:rsidRPr="00A32435" w:rsidRDefault="00E313E2" w:rsidP="00D57405">
            <w:pPr>
              <w:spacing w:after="0"/>
              <w:rPr>
                <w:rFonts w:ascii="Calibri" w:hAnsi="Calibri"/>
                <w:szCs w:val="22"/>
              </w:rPr>
            </w:pPr>
            <w:r w:rsidRPr="00A3243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mytí: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 w:rsidRPr="00A32435">
              <w:rPr>
                <w:rFonts w:ascii="Times New Roman CE" w:hAnsi="Times New Roman CE" w:cs="Times New Roman CE"/>
                <w:b/>
                <w:bCs/>
                <w:sz w:val="20"/>
              </w:rPr>
              <w:t>x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v každém měsíci</w:t>
            </w:r>
          </w:p>
        </w:tc>
      </w:tr>
      <w:tr w:rsidR="00E313E2" w:rsidRPr="00E57ED5" w14:paraId="08217C40" w14:textId="77777777" w:rsidTr="00D57405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82E3F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522E227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v každém období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E602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</w:t>
            </w: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>očet sedadel vozidla bez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6ADAD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E313E2" w:rsidRPr="00E57ED5" w14:paraId="0A706C33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851C9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637C7" w14:textId="77777777" w:rsidR="00E313E2" w:rsidRPr="0038777F" w:rsidRDefault="00DA1D8C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44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AA22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9D98FD9" w14:textId="042D696F" w:rsidR="00E313E2" w:rsidRPr="0038777F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313E2" w:rsidRPr="00E57ED5" w14:paraId="4FA2661E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9761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31637" w14:textId="77777777" w:rsidR="00E313E2" w:rsidRPr="0038777F" w:rsidRDefault="00DA1D8C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1BBD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61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CCD00BF" w14:textId="721CD8FB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313E2" w:rsidRPr="00E57ED5" w14:paraId="695C228E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478B9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134C" w14:textId="77777777" w:rsidR="00E313E2" w:rsidRPr="0038777F" w:rsidRDefault="00DA1D8C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0607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C915F5" w14:textId="0B96EC8A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EA69787" w14:textId="77777777" w:rsidR="00E313E2" w:rsidRDefault="00E313E2" w:rsidP="00194E64">
      <w:pPr>
        <w:pStyle w:val="Odstavecseseznamem"/>
        <w:numPr>
          <w:ilvl w:val="0"/>
          <w:numId w:val="0"/>
        </w:numPr>
        <w:spacing w:after="0"/>
        <w:ind w:left="794"/>
        <w:contextualSpacing w:val="0"/>
        <w:rPr>
          <w:sz w:val="24"/>
          <w:szCs w:val="24"/>
        </w:rPr>
      </w:pPr>
    </w:p>
    <w:p w14:paraId="280FC5C6" w14:textId="77777777" w:rsidR="00E313E2" w:rsidRPr="002C0CE3" w:rsidRDefault="00E313E2" w:rsidP="00E313E2">
      <w:pPr>
        <w:tabs>
          <w:tab w:val="left" w:pos="4034"/>
        </w:tabs>
        <w:spacing w:after="0"/>
        <w:ind w:left="714" w:hanging="357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2C0CE3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2C0CE3">
        <w:rPr>
          <w:sz w:val="20"/>
          <w:szCs w:val="24"/>
        </w:rPr>
        <w:tab/>
      </w:r>
    </w:p>
    <w:p w14:paraId="00230B75" w14:textId="77777777" w:rsidR="00E313E2" w:rsidRDefault="00E313E2" w:rsidP="00E313E2">
      <w:pPr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ab/>
      </w:r>
      <w:r w:rsidRPr="002C0CE3">
        <w:rPr>
          <w:sz w:val="20"/>
          <w:szCs w:val="24"/>
        </w:rPr>
        <w:t>Konkrétní termín a počet vozů dle dohody</w:t>
      </w:r>
      <w:r>
        <w:rPr>
          <w:sz w:val="20"/>
          <w:szCs w:val="24"/>
        </w:rPr>
        <w:t xml:space="preserve"> s technickým pracovníkem</w:t>
      </w:r>
      <w:r w:rsidRPr="002C0CE3">
        <w:rPr>
          <w:sz w:val="20"/>
          <w:szCs w:val="24"/>
        </w:rPr>
        <w:t>.</w:t>
      </w:r>
      <w:r>
        <w:rPr>
          <w:sz w:val="20"/>
          <w:szCs w:val="24"/>
        </w:rPr>
        <w:t xml:space="preserve"> Maximální počet vozidel přistavených pro tento druh mytí denně (za směnu) je 30 ks bez ohledu na typ tramvaje.</w:t>
      </w:r>
    </w:p>
    <w:p w14:paraId="5B7B48C4" w14:textId="4FC0502F" w:rsidR="00917A19" w:rsidRPr="008212C0" w:rsidRDefault="00917A19" w:rsidP="008212C0">
      <w:pPr>
        <w:ind w:left="720" w:hanging="360"/>
        <w:rPr>
          <w:b/>
          <w:sz w:val="24"/>
          <w:szCs w:val="24"/>
        </w:rPr>
      </w:pPr>
    </w:p>
    <w:p w14:paraId="23A36910" w14:textId="6D30B6FB" w:rsidR="00917A19" w:rsidRPr="00E313E2" w:rsidRDefault="00917A19" w:rsidP="00E313E2">
      <w:pPr>
        <w:rPr>
          <w:b/>
          <w:sz w:val="24"/>
          <w:szCs w:val="24"/>
        </w:rPr>
      </w:pPr>
    </w:p>
    <w:tbl>
      <w:tblPr>
        <w:tblpPr w:leftFromText="141" w:rightFromText="141" w:horzAnchor="page" w:tblpX="1537" w:tblpY="732"/>
        <w:tblW w:w="8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  <w:gridCol w:w="1496"/>
      </w:tblGrid>
      <w:tr w:rsidR="00917A19" w:rsidRPr="00084696" w14:paraId="52BA5E06" w14:textId="77777777" w:rsidTr="006F68A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5537" w14:textId="6F0C78D5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lastRenderedPageBreak/>
              <w:t>pátek 22:00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6:00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06FC" w14:textId="77777777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A985" w14:textId="77777777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2117" w14:textId="6118073C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mytí: 1x v každém měsíci</w:t>
            </w:r>
          </w:p>
        </w:tc>
      </w:tr>
      <w:tr w:rsidR="00917A19" w:rsidRPr="00084696" w14:paraId="529B1849" w14:textId="77777777" w:rsidTr="006F68A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5F0E2" w14:textId="77777777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6ECBD" w14:textId="77777777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v každém období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14D1F2" w14:textId="77777777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>očet sedadel vozidla včetně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70F19" w14:textId="77777777" w:rsidR="00917A19" w:rsidRPr="00084696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917A19" w:rsidRPr="00084696" w14:paraId="63F86E0D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7912" w14:textId="77777777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6521" w14:textId="77777777" w:rsidR="00917A19" w:rsidRPr="009761CF" w:rsidRDefault="00E313E2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88AB" w14:textId="77777777" w:rsidR="00917A19" w:rsidRPr="009761CF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BDFCE41" w14:textId="0714BC70" w:rsidR="00917A19" w:rsidRPr="00084696" w:rsidRDefault="00917A19" w:rsidP="00613A47">
            <w:pPr>
              <w:spacing w:after="0"/>
              <w:jc w:val="righ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917A19" w:rsidRPr="00084696" w14:paraId="76C490A5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2CBC7" w14:textId="77777777" w:rsidR="00917A19" w:rsidRPr="00084696" w:rsidRDefault="00917A19" w:rsidP="00613A47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7014" w14:textId="77777777" w:rsidR="00917A19" w:rsidRPr="009761CF" w:rsidRDefault="00E313E2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807D" w14:textId="77777777" w:rsidR="00917A19" w:rsidRPr="009761CF" w:rsidRDefault="00917A19" w:rsidP="00613A47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42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FB6115B" w14:textId="7913901B" w:rsidR="00917A19" w:rsidRPr="00084696" w:rsidRDefault="00917A19" w:rsidP="00613A47">
            <w:pPr>
              <w:spacing w:after="0"/>
              <w:jc w:val="righ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6DEDF9CF" w14:textId="64116447" w:rsidR="00917A19" w:rsidRPr="006F68A6" w:rsidRDefault="00613A47" w:rsidP="00917A19">
      <w:pPr>
        <w:rPr>
          <w:b/>
          <w:sz w:val="24"/>
          <w:szCs w:val="24"/>
        </w:rPr>
      </w:pPr>
      <w:r w:rsidRPr="006F68A6">
        <w:rPr>
          <w:b/>
          <w:sz w:val="24"/>
          <w:szCs w:val="24"/>
        </w:rPr>
        <w:t>2.4.       Mokré čištění čalouněných látkových sedadel v období – březen, červen, září</w:t>
      </w:r>
    </w:p>
    <w:p w14:paraId="35BDC010" w14:textId="17E3CFB1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41425E3F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BAD8794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3B0EF3B5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1F0BFD9A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6609CCAC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44973C45" w14:textId="77777777" w:rsidR="00B1670C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</w:rPr>
      </w:pPr>
    </w:p>
    <w:p w14:paraId="5D955B61" w14:textId="6ACDFCFD" w:rsidR="00917A19" w:rsidRPr="00317294" w:rsidRDefault="00B1670C" w:rsidP="00917A19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194E64">
        <w:rPr>
          <w:sz w:val="20"/>
          <w:szCs w:val="24"/>
        </w:rPr>
        <w:tab/>
      </w:r>
      <w:r w:rsidR="00917A19" w:rsidRPr="00317294">
        <w:rPr>
          <w:sz w:val="20"/>
          <w:szCs w:val="24"/>
          <w:u w:val="single"/>
        </w:rPr>
        <w:t>Přistavování vozů:</w:t>
      </w:r>
      <w:r w:rsidR="00917A19">
        <w:rPr>
          <w:sz w:val="20"/>
          <w:szCs w:val="24"/>
          <w:u w:val="single"/>
        </w:rPr>
        <w:t xml:space="preserve"> </w:t>
      </w:r>
      <w:r w:rsidR="00917A19" w:rsidRPr="00317294">
        <w:rPr>
          <w:sz w:val="20"/>
          <w:szCs w:val="24"/>
        </w:rPr>
        <w:tab/>
      </w:r>
    </w:p>
    <w:p w14:paraId="45DF88B5" w14:textId="77777777" w:rsidR="00917A19" w:rsidRPr="009953A3" w:rsidRDefault="00917A19" w:rsidP="00917A19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 w:val="20"/>
        </w:rPr>
      </w:pPr>
      <w:r w:rsidRPr="00317294">
        <w:rPr>
          <w:sz w:val="20"/>
          <w:szCs w:val="24"/>
        </w:rPr>
        <w:t>Konkrétní termín a počet vozů dle dohody</w:t>
      </w:r>
      <w:r>
        <w:rPr>
          <w:sz w:val="20"/>
          <w:szCs w:val="24"/>
        </w:rPr>
        <w:t xml:space="preserve"> s </w:t>
      </w:r>
      <w:r w:rsidR="00893506">
        <w:rPr>
          <w:sz w:val="20"/>
          <w:szCs w:val="24"/>
        </w:rPr>
        <w:t>pověřeným</w:t>
      </w:r>
      <w:r>
        <w:rPr>
          <w:sz w:val="20"/>
          <w:szCs w:val="24"/>
        </w:rPr>
        <w:t xml:space="preserve"> pracovníkem</w:t>
      </w:r>
      <w:r w:rsidRPr="00317294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E313E2">
        <w:rPr>
          <w:sz w:val="20"/>
          <w:szCs w:val="24"/>
        </w:rPr>
        <w:t>V daném měsíci se musí vyčistit všechny čalouněné sedačky. Maximální počet přistavených vozů na směnu 0-20 ks.</w:t>
      </w:r>
    </w:p>
    <w:p w14:paraId="2B8C53E2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21B6817A" w14:textId="77777777" w:rsidR="00B1670C" w:rsidRDefault="00B1670C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3A5D7A19" w14:textId="0A1374DD" w:rsidR="00917A19" w:rsidRPr="00DA1D8C" w:rsidRDefault="00DA1D8C" w:rsidP="00DA1D8C">
      <w:pPr>
        <w:pStyle w:val="Odstavecseseznamem"/>
        <w:numPr>
          <w:ilvl w:val="0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DA1D8C">
        <w:rPr>
          <w:b/>
          <w:sz w:val="24"/>
          <w:szCs w:val="24"/>
        </w:rPr>
        <w:t>Mimořádné úklidy – na vyžád</w:t>
      </w:r>
      <w:del w:id="1" w:author="Tabačíková Magda" w:date="2023-08-22T20:29:00Z">
        <w:r w:rsidRPr="00DA1D8C" w:rsidDel="002E40A5">
          <w:rPr>
            <w:b/>
            <w:sz w:val="24"/>
            <w:szCs w:val="24"/>
          </w:rPr>
          <w:delText>a</w:delText>
        </w:r>
      </w:del>
      <w:ins w:id="2" w:author="Tabačíková Magda" w:date="2023-08-22T20:29:00Z">
        <w:r w:rsidR="002E40A5">
          <w:rPr>
            <w:b/>
            <w:sz w:val="24"/>
            <w:szCs w:val="24"/>
          </w:rPr>
          <w:t>á</w:t>
        </w:r>
      </w:ins>
      <w:r w:rsidRPr="00DA1D8C">
        <w:rPr>
          <w:b/>
          <w:sz w:val="24"/>
          <w:szCs w:val="24"/>
        </w:rPr>
        <w:t>ní</w:t>
      </w:r>
    </w:p>
    <w:p w14:paraId="2F21DFC2" w14:textId="77777777" w:rsidR="00127AA1" w:rsidRPr="009A1B1A" w:rsidRDefault="00127AA1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</w:p>
    <w:p w14:paraId="4191E4AD" w14:textId="7C441EA9" w:rsidR="00DA1D8C" w:rsidRPr="00570E3F" w:rsidRDefault="00570E3F" w:rsidP="00570E3F">
      <w:pPr>
        <w:rPr>
          <w:b/>
          <w:sz w:val="24"/>
          <w:szCs w:val="24"/>
        </w:rPr>
      </w:pPr>
      <w:r>
        <w:rPr>
          <w:b/>
          <w:sz w:val="24"/>
          <w:szCs w:val="24"/>
        </w:rPr>
        <w:t>3.1.</w:t>
      </w:r>
      <w:r w:rsidR="00DA1D8C" w:rsidRPr="00570E3F">
        <w:rPr>
          <w:b/>
          <w:sz w:val="24"/>
          <w:szCs w:val="24"/>
        </w:rPr>
        <w:t xml:space="preserve">      </w:t>
      </w:r>
      <w:r w:rsidR="00BB1ED4" w:rsidRPr="00570E3F">
        <w:rPr>
          <w:b/>
          <w:sz w:val="24"/>
          <w:szCs w:val="24"/>
        </w:rPr>
        <w:t>M</w:t>
      </w:r>
      <w:r w:rsidR="00D71010" w:rsidRPr="00570E3F">
        <w:rPr>
          <w:b/>
          <w:sz w:val="24"/>
          <w:szCs w:val="24"/>
        </w:rPr>
        <w:t>okré m</w:t>
      </w:r>
      <w:r w:rsidR="00BB1ED4" w:rsidRPr="00570E3F">
        <w:rPr>
          <w:b/>
          <w:sz w:val="24"/>
          <w:szCs w:val="24"/>
        </w:rPr>
        <w:t xml:space="preserve">ytí čela tramvaje (1x přední, 1x zadní čelo tramvaje): </w:t>
      </w:r>
      <w:r w:rsidR="00F501D3" w:rsidRPr="00570E3F">
        <w:rPr>
          <w:b/>
          <w:sz w:val="24"/>
          <w:szCs w:val="24"/>
        </w:rPr>
        <w:t>19</w:t>
      </w:r>
      <w:r w:rsidR="00BB1ED4" w:rsidRPr="00570E3F">
        <w:rPr>
          <w:b/>
          <w:sz w:val="24"/>
          <w:szCs w:val="24"/>
        </w:rPr>
        <w:t xml:space="preserve">:00 až </w:t>
      </w:r>
      <w:r w:rsidR="00007F68" w:rsidRPr="00570E3F">
        <w:rPr>
          <w:b/>
          <w:sz w:val="24"/>
          <w:szCs w:val="24"/>
        </w:rPr>
        <w:t>3</w:t>
      </w:r>
      <w:r w:rsidR="00DA1D8C" w:rsidRPr="00570E3F">
        <w:rPr>
          <w:b/>
          <w:sz w:val="24"/>
          <w:szCs w:val="24"/>
        </w:rPr>
        <w:t xml:space="preserve">:00 </w:t>
      </w:r>
      <w:r w:rsidR="00BB1ED4" w:rsidRPr="00570E3F">
        <w:rPr>
          <w:b/>
          <w:sz w:val="24"/>
          <w:szCs w:val="24"/>
        </w:rPr>
        <w:t xml:space="preserve">(k dispozici 1 </w:t>
      </w:r>
    </w:p>
    <w:p w14:paraId="14FE9A77" w14:textId="77777777" w:rsidR="00BB1ED4" w:rsidRPr="00DA1D8C" w:rsidRDefault="00DA1D8C" w:rsidP="00DA1D8C">
      <w:pPr>
        <w:pStyle w:val="Odstavecseseznamem"/>
        <w:numPr>
          <w:ilvl w:val="0"/>
          <w:numId w:val="0"/>
        </w:num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BB1ED4" w:rsidRPr="00DA1D8C">
        <w:rPr>
          <w:b/>
          <w:sz w:val="24"/>
          <w:szCs w:val="24"/>
        </w:rPr>
        <w:t>pracovník do 6:00)</w:t>
      </w:r>
    </w:p>
    <w:p w14:paraId="06788400" w14:textId="77777777" w:rsidR="00BB1ED4" w:rsidRDefault="00BB1ED4" w:rsidP="00DA1D8C">
      <w:pPr>
        <w:pStyle w:val="Odstavecseseznamem"/>
        <w:numPr>
          <w:ilvl w:val="0"/>
          <w:numId w:val="0"/>
        </w:numPr>
        <w:ind w:left="720"/>
        <w:rPr>
          <w:sz w:val="20"/>
        </w:rPr>
      </w:pPr>
      <w:r>
        <w:rPr>
          <w:sz w:val="20"/>
        </w:rPr>
        <w:t>V období</w:t>
      </w:r>
      <w:r w:rsidR="00DA1D8C">
        <w:rPr>
          <w:sz w:val="20"/>
        </w:rPr>
        <w:t>: leden – prosinec – (19:00 - 3:00)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D71010" w:rsidRPr="00631436" w14:paraId="4117A139" w14:textId="77777777" w:rsidTr="00107AC8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B363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D06E" w14:textId="77777777" w:rsidR="00D71010" w:rsidRPr="00631436" w:rsidRDefault="00D71010" w:rsidP="00107AC8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E247" w14:textId="77777777" w:rsidR="00D71010" w:rsidRPr="00631436" w:rsidRDefault="00D71010" w:rsidP="00845F6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294DA1">
              <w:rPr>
                <w:rFonts w:ascii="Times New Roman CE" w:hAnsi="Times New Roman CE" w:cs="Times New Roman CE"/>
                <w:b/>
                <w:bCs/>
                <w:sz w:val="20"/>
              </w:rPr>
              <w:t>36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5</w:t>
            </w:r>
          </w:p>
        </w:tc>
      </w:tr>
      <w:tr w:rsidR="00D71010" w:rsidRPr="00631436" w14:paraId="0844F731" w14:textId="77777777" w:rsidTr="00107AC8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0E2F8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02713" w14:textId="77777777" w:rsidR="00D71010" w:rsidRPr="00631436" w:rsidRDefault="004E4CCD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="00D71010"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7DBB8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631436" w14:paraId="4996B76E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BC201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8AD7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8777F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38111DA" w14:textId="67EF653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50D9D99D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7CBA1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C311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8777F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74C61" w14:textId="4808E37A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3249F587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E349A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C640" w14:textId="4A09B6DB" w:rsidR="00F04483" w:rsidRPr="0038777F" w:rsidRDefault="00D12421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319B" w14:textId="0FC04E6A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5A5D1D60" w14:textId="77777777" w:rsidR="00287795" w:rsidRDefault="00287795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413CC3D7" w14:textId="77777777" w:rsidR="00D71010" w:rsidRPr="004B5495" w:rsidRDefault="00D71010" w:rsidP="00D71010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u w:val="single"/>
        </w:rPr>
      </w:pPr>
      <w:r w:rsidRPr="004B5495">
        <w:rPr>
          <w:sz w:val="20"/>
          <w:u w:val="single"/>
        </w:rPr>
        <w:t xml:space="preserve">Mokré mytí </w:t>
      </w:r>
      <w:r>
        <w:rPr>
          <w:sz w:val="20"/>
          <w:u w:val="single"/>
        </w:rPr>
        <w:t>předního a zadního čela vozu</w:t>
      </w:r>
    </w:p>
    <w:p w14:paraId="5331F262" w14:textId="77777777" w:rsidR="004E4CCD" w:rsidRDefault="00DA1D8C" w:rsidP="00D71010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V případě </w:t>
      </w:r>
      <w:r w:rsidR="00D71010" w:rsidRPr="004B5495">
        <w:rPr>
          <w:sz w:val="20"/>
        </w:rPr>
        <w:t xml:space="preserve">silného znečištění </w:t>
      </w:r>
      <w:r w:rsidR="00D71010">
        <w:rPr>
          <w:sz w:val="20"/>
        </w:rPr>
        <w:t>čela tramvaje</w:t>
      </w:r>
      <w:r w:rsidR="0027529D">
        <w:rPr>
          <w:sz w:val="20"/>
        </w:rPr>
        <w:t xml:space="preserve"> může</w:t>
      </w:r>
      <w:r w:rsidR="00D71010" w:rsidRPr="004B5495">
        <w:rPr>
          <w:sz w:val="20"/>
        </w:rPr>
        <w:t xml:space="preserve"> oprávněná osoba </w:t>
      </w:r>
      <w:r w:rsidR="0027529D">
        <w:rPr>
          <w:sz w:val="20"/>
        </w:rPr>
        <w:t>objednatele</w:t>
      </w:r>
      <w:r w:rsidR="00D71010" w:rsidRPr="004B5495">
        <w:rPr>
          <w:sz w:val="20"/>
        </w:rPr>
        <w:t xml:space="preserve"> požadovat umytí </w:t>
      </w:r>
      <w:r w:rsidR="00D71010">
        <w:rPr>
          <w:sz w:val="20"/>
        </w:rPr>
        <w:t>předního a zadního čela</w:t>
      </w:r>
      <w:r w:rsidR="00D71010" w:rsidRPr="004B5495">
        <w:rPr>
          <w:sz w:val="20"/>
        </w:rPr>
        <w:t xml:space="preserve"> vozidla. </w:t>
      </w:r>
    </w:p>
    <w:p w14:paraId="3E2C8D4B" w14:textId="77777777" w:rsidR="004E4CCD" w:rsidRDefault="004E4CCD" w:rsidP="00D71010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</w:p>
    <w:p w14:paraId="4E353B1B" w14:textId="60E0D971" w:rsidR="00D71010" w:rsidRDefault="0027529D" w:rsidP="00D71010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Počet přistavených vozů 0-</w:t>
      </w:r>
      <w:r w:rsidR="00D12421">
        <w:rPr>
          <w:sz w:val="20"/>
        </w:rPr>
        <w:t>3</w:t>
      </w:r>
      <w:r>
        <w:rPr>
          <w:sz w:val="20"/>
        </w:rPr>
        <w:t>0 ks/směna.</w:t>
      </w:r>
    </w:p>
    <w:p w14:paraId="4AEADB36" w14:textId="77777777" w:rsidR="00D71010" w:rsidRDefault="00D71010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EE87D76" w14:textId="3F331BED" w:rsidR="00C26E90" w:rsidRPr="00570E3F" w:rsidRDefault="00570E3F" w:rsidP="00570E3F">
      <w:pPr>
        <w:rPr>
          <w:b/>
          <w:sz w:val="24"/>
        </w:rPr>
      </w:pPr>
      <w:r>
        <w:rPr>
          <w:b/>
          <w:sz w:val="24"/>
        </w:rPr>
        <w:t>3.2.</w:t>
      </w:r>
      <w:r w:rsidR="0027529D" w:rsidRPr="00570E3F">
        <w:rPr>
          <w:b/>
          <w:sz w:val="24"/>
        </w:rPr>
        <w:t xml:space="preserve">       Sekání ledu ze vstupů</w:t>
      </w:r>
      <w:r w:rsidR="0024760A" w:rsidRPr="00570E3F">
        <w:rPr>
          <w:b/>
          <w:sz w:val="24"/>
        </w:rPr>
        <w:t xml:space="preserve"> </w:t>
      </w:r>
      <w:r w:rsidR="0027529D" w:rsidRPr="00570E3F">
        <w:rPr>
          <w:b/>
          <w:sz w:val="24"/>
        </w:rPr>
        <w:t xml:space="preserve">do vozidel </w:t>
      </w:r>
      <w:r w:rsidR="0024760A" w:rsidRPr="00570E3F">
        <w:rPr>
          <w:b/>
          <w:sz w:val="24"/>
        </w:rPr>
        <w:t>– denně</w:t>
      </w:r>
      <w:r w:rsidR="000032E6" w:rsidRPr="00570E3F">
        <w:rPr>
          <w:b/>
          <w:sz w:val="24"/>
        </w:rPr>
        <w:t xml:space="preserve">: </w:t>
      </w:r>
      <w:r w:rsidR="00F501D3" w:rsidRPr="00570E3F">
        <w:rPr>
          <w:sz w:val="20"/>
        </w:rPr>
        <w:t>19</w:t>
      </w:r>
      <w:r w:rsidR="000032E6" w:rsidRPr="00570E3F">
        <w:rPr>
          <w:sz w:val="20"/>
        </w:rPr>
        <w:t xml:space="preserve">:00 až </w:t>
      </w:r>
      <w:r w:rsidR="00007F68" w:rsidRPr="00570E3F">
        <w:rPr>
          <w:sz w:val="20"/>
        </w:rPr>
        <w:t>3</w:t>
      </w:r>
      <w:r w:rsidR="000032E6" w:rsidRPr="00570E3F">
        <w:rPr>
          <w:sz w:val="20"/>
        </w:rPr>
        <w:t>:00</w:t>
      </w:r>
      <w:r w:rsidR="00025F1D">
        <w:rPr>
          <w:sz w:val="20"/>
        </w:rPr>
        <w:t xml:space="preserve"> </w:t>
      </w:r>
    </w:p>
    <w:p w14:paraId="2821DF5A" w14:textId="77777777" w:rsidR="0024760A" w:rsidRPr="0027529D" w:rsidRDefault="0027529D" w:rsidP="0027529D">
      <w:pPr>
        <w:ind w:left="720" w:hanging="360"/>
        <w:rPr>
          <w:b/>
          <w:sz w:val="20"/>
        </w:rPr>
      </w:pPr>
      <w:r>
        <w:rPr>
          <w:b/>
          <w:sz w:val="20"/>
        </w:rPr>
        <w:t xml:space="preserve">         </w:t>
      </w:r>
      <w:r w:rsidR="0024760A" w:rsidRPr="0027529D">
        <w:rPr>
          <w:b/>
          <w:sz w:val="20"/>
        </w:rPr>
        <w:t xml:space="preserve">V období: listopad – </w:t>
      </w:r>
      <w:r w:rsidR="00A74E9F" w:rsidRPr="0027529D">
        <w:rPr>
          <w:b/>
          <w:sz w:val="20"/>
        </w:rPr>
        <w:t>březen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736"/>
        <w:gridCol w:w="1496"/>
      </w:tblGrid>
      <w:tr w:rsidR="004E4CCD" w:rsidRPr="0024760A" w14:paraId="66719D7E" w14:textId="77777777" w:rsidTr="002C0CE3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3E1D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neděle vč. svátku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D959DC6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9A75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5910" w14:textId="77777777" w:rsidR="004E4CCD" w:rsidRPr="0024760A" w:rsidRDefault="004E4CCD" w:rsidP="00845F6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15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</w:p>
        </w:tc>
      </w:tr>
      <w:tr w:rsidR="00F1700F" w:rsidRPr="0024760A" w14:paraId="14612195" w14:textId="77777777" w:rsidTr="002C0CE3">
        <w:trPr>
          <w:gridAfter w:val="1"/>
          <w:wAfter w:w="1736" w:type="dxa"/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CD15" w14:textId="77777777" w:rsidR="00F1700F" w:rsidRPr="0024760A" w:rsidRDefault="00F1700F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F5E18" w14:textId="77777777" w:rsidR="00F1700F" w:rsidRPr="0024760A" w:rsidRDefault="0027529D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dveřních vstupů</w:t>
            </w:r>
            <w:r w:rsidR="00F1700F" w:rsidRPr="0024760A">
              <w:rPr>
                <w:b/>
                <w:bCs/>
                <w:sz w:val="20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92C9" w14:textId="77777777" w:rsidR="00F1700F" w:rsidRPr="0024760A" w:rsidRDefault="00F1700F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odstranění ledu ze schodů </w:t>
            </w:r>
            <w:r>
              <w:rPr>
                <w:b/>
                <w:bCs/>
                <w:sz w:val="20"/>
              </w:rPr>
              <w:t>1 vozidla</w:t>
            </w:r>
          </w:p>
        </w:tc>
      </w:tr>
      <w:tr w:rsidR="00F04483" w:rsidRPr="0024760A" w14:paraId="561365CC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20EA5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AEA8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38777F">
              <w:rPr>
                <w:b/>
                <w:bCs/>
                <w:sz w:val="20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82106EB" w14:textId="3E4B5CF1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F04483" w:rsidRPr="0024760A" w14:paraId="640BEBB8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53753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3A6D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60133E">
              <w:rPr>
                <w:b/>
                <w:bCs/>
                <w:sz w:val="20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806482E" w14:textId="6EA71C04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F04483" w:rsidRPr="0024760A" w14:paraId="31484F46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ED7F9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350A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60133E">
              <w:rPr>
                <w:b/>
                <w:bCs/>
                <w:sz w:val="20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4F8259" w14:textId="194E888A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</w:tbl>
    <w:p w14:paraId="3E15FA16" w14:textId="77777777" w:rsidR="00BF6274" w:rsidRDefault="00BF6274" w:rsidP="0024760A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</w:p>
    <w:p w14:paraId="6C27E6AC" w14:textId="77777777" w:rsidR="004E4CCD" w:rsidRDefault="004E4CCD" w:rsidP="0024760A">
      <w:pPr>
        <w:pStyle w:val="Odstavecseseznamem"/>
        <w:numPr>
          <w:ilvl w:val="0"/>
          <w:numId w:val="0"/>
        </w:numPr>
        <w:ind w:left="794"/>
        <w:rPr>
          <w:i/>
          <w:sz w:val="20"/>
        </w:rPr>
      </w:pPr>
      <w:r w:rsidRPr="00317294">
        <w:rPr>
          <w:sz w:val="20"/>
          <w:szCs w:val="24"/>
          <w:u w:val="single"/>
        </w:rPr>
        <w:t>Přistavování vozů:</w:t>
      </w:r>
    </w:p>
    <w:p w14:paraId="51C935AA" w14:textId="3F1D286D" w:rsidR="0024760A" w:rsidRDefault="0024760A" w:rsidP="0024760A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2C0CE3">
        <w:rPr>
          <w:sz w:val="20"/>
        </w:rPr>
        <w:t>Práce se provádějí pouze při namrzlých schodech po dohodě s</w:t>
      </w:r>
      <w:r w:rsidR="005D5A7D">
        <w:rPr>
          <w:sz w:val="20"/>
        </w:rPr>
        <w:t> odpovědným pracovníkem objednatele</w:t>
      </w:r>
    </w:p>
    <w:p w14:paraId="2F1CAB3A" w14:textId="77777777" w:rsidR="00007F68" w:rsidRPr="002C0CE3" w:rsidRDefault="00007F68" w:rsidP="0024760A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79E19C32" w14:textId="77777777" w:rsidR="009F31E3" w:rsidRPr="00683F7D" w:rsidRDefault="00570E3F" w:rsidP="00570E3F">
      <w:pPr>
        <w:pStyle w:val="Odstavecseseznamem"/>
        <w:numPr>
          <w:ilvl w:val="1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BD4160">
        <w:rPr>
          <w:b/>
          <w:sz w:val="24"/>
          <w:szCs w:val="24"/>
        </w:rPr>
        <w:t xml:space="preserve">Mytí vozidel </w:t>
      </w:r>
      <w:r>
        <w:rPr>
          <w:b/>
          <w:sz w:val="24"/>
          <w:szCs w:val="24"/>
        </w:rPr>
        <w:t>–</w:t>
      </w:r>
      <w:r w:rsidR="00BD4160">
        <w:rPr>
          <w:b/>
          <w:sz w:val="24"/>
          <w:szCs w:val="24"/>
        </w:rPr>
        <w:t xml:space="preserve"> epidemie</w:t>
      </w:r>
      <w:r>
        <w:rPr>
          <w:b/>
          <w:sz w:val="24"/>
          <w:szCs w:val="24"/>
        </w:rPr>
        <w:t xml:space="preserve"> - na objednání</w:t>
      </w:r>
    </w:p>
    <w:p w14:paraId="5F3218FB" w14:textId="19A3868E" w:rsidR="009F31E3" w:rsidRDefault="00E95941" w:rsidP="0060133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Dezinfekce</w:t>
      </w:r>
      <w:r w:rsidR="00BD4160">
        <w:rPr>
          <w:sz w:val="20"/>
        </w:rPr>
        <w:t xml:space="preserve"> vozidla v případě vyhlášení epidemie (např. žloutenka)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4"/>
        <w:gridCol w:w="1843"/>
        <w:gridCol w:w="1691"/>
        <w:gridCol w:w="1496"/>
      </w:tblGrid>
      <w:tr w:rsidR="00BD4160" w:rsidRPr="00631436" w14:paraId="6293AA7F" w14:textId="77777777" w:rsidTr="0060133E">
        <w:trPr>
          <w:trHeight w:val="315"/>
        </w:trPr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41FEB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93A49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39DDA09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26B1A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BD4160" w:rsidRPr="00631436" w14:paraId="40009435" w14:textId="77777777" w:rsidTr="0060133E">
        <w:trPr>
          <w:trHeight w:val="780"/>
        </w:trPr>
        <w:tc>
          <w:tcPr>
            <w:tcW w:w="3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0B31C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4255E" w14:textId="316DB37A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</w:t>
            </w:r>
            <w:r w:rsidR="00E95941">
              <w:rPr>
                <w:rFonts w:ascii="Times New Roman CE" w:hAnsi="Times New Roman CE" w:cs="Times New Roman CE"/>
                <w:b/>
                <w:bCs/>
                <w:sz w:val="20"/>
              </w:rPr>
              <w:t>dezinfikovaných</w:t>
            </w:r>
            <w:r w:rsidR="00CC09B8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27A6C14" w14:textId="77777777" w:rsidR="00BD4160" w:rsidRPr="00631436" w:rsidRDefault="00CC09B8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Počet sedadel vozidla včetně sedadla řidiče (maximální počet)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0883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631436" w14:paraId="6F5B7073" w14:textId="77777777" w:rsidTr="00332A15">
        <w:trPr>
          <w:trHeight w:val="315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29097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DACE" w14:textId="5E704DD2" w:rsidR="00F04483" w:rsidRPr="0038777F" w:rsidRDefault="00B35934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42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23E4AE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33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F08CADD" w14:textId="3C9E4D21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33ED867E" w14:textId="77777777" w:rsidTr="00332A15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5E8C3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336A" w14:textId="70C92D60" w:rsidR="00F04483" w:rsidRPr="0038777F" w:rsidRDefault="00B35934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5AA7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62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676EF" w14:textId="7C0EAB88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30B7758F" w14:textId="77777777" w:rsidTr="00332A15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D62A5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29BC" w14:textId="23E35C67" w:rsidR="00F04483" w:rsidRPr="0038777F" w:rsidRDefault="00B35934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27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3EA51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65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0D0D0" w14:textId="3D002050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925B90F" w14:textId="77777777" w:rsidR="009F31E3" w:rsidRDefault="009F31E3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07391A38" w14:textId="5C059519" w:rsidR="00570E3F" w:rsidRDefault="00CC09B8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60133E">
        <w:rPr>
          <w:sz w:val="20"/>
        </w:rPr>
        <w:t>V</w:t>
      </w:r>
      <w:r w:rsidR="002A734C">
        <w:rPr>
          <w:sz w:val="20"/>
        </w:rPr>
        <w:t> </w:t>
      </w:r>
      <w:r w:rsidRPr="0060133E">
        <w:rPr>
          <w:sz w:val="20"/>
        </w:rPr>
        <w:t>případě</w:t>
      </w:r>
      <w:r w:rsidR="002A734C">
        <w:rPr>
          <w:sz w:val="20"/>
        </w:rPr>
        <w:t xml:space="preserve"> epidemie</w:t>
      </w:r>
      <w:r w:rsidRPr="0060133E">
        <w:rPr>
          <w:sz w:val="20"/>
        </w:rPr>
        <w:t xml:space="preserve"> objednatel požaduje, aby byla provedena mimořádná </w:t>
      </w:r>
      <w:r w:rsidR="00E95941" w:rsidRPr="0060133E">
        <w:rPr>
          <w:sz w:val="20"/>
        </w:rPr>
        <w:t>dezinfekce</w:t>
      </w:r>
      <w:r w:rsidRPr="0060133E">
        <w:rPr>
          <w:sz w:val="20"/>
        </w:rPr>
        <w:t xml:space="preserve"> vozidel</w:t>
      </w:r>
      <w:r w:rsidR="002A734C">
        <w:rPr>
          <w:sz w:val="20"/>
        </w:rPr>
        <w:t xml:space="preserve"> mimo požadovaný plán mytí</w:t>
      </w:r>
      <w:r w:rsidR="00DA5CAF">
        <w:rPr>
          <w:sz w:val="20"/>
        </w:rPr>
        <w:t xml:space="preserve">. </w:t>
      </w:r>
      <w:r w:rsidR="002A734C">
        <w:rPr>
          <w:sz w:val="20"/>
        </w:rPr>
        <w:t xml:space="preserve"> Objednávka tohoto mytí bude řešena telefonicky s nástupem na směnu </w:t>
      </w:r>
      <w:r w:rsidR="00DA5CAF">
        <w:rPr>
          <w:sz w:val="20"/>
        </w:rPr>
        <w:t>max. do 48 hodin od nahlášení</w:t>
      </w:r>
      <w:r w:rsidR="00007F68">
        <w:rPr>
          <w:sz w:val="20"/>
        </w:rPr>
        <w:t xml:space="preserve">. </w:t>
      </w:r>
      <w:r w:rsidR="00DA5CAF">
        <w:rPr>
          <w:sz w:val="20"/>
        </w:rPr>
        <w:t xml:space="preserve">Objednatel požaduje provedení </w:t>
      </w:r>
      <w:r w:rsidR="00E95941">
        <w:rPr>
          <w:sz w:val="20"/>
        </w:rPr>
        <w:t>dezinfekce</w:t>
      </w:r>
      <w:r w:rsidR="00DA5CAF">
        <w:rPr>
          <w:sz w:val="20"/>
        </w:rPr>
        <w:t xml:space="preserve"> všech vozidel v objednávce do 96 hodin od nástupu na směnu.  </w:t>
      </w:r>
      <w:r w:rsidR="00007F68">
        <w:rPr>
          <w:sz w:val="20"/>
        </w:rPr>
        <w:t xml:space="preserve">Přistavování vozidel k provedení </w:t>
      </w:r>
      <w:r w:rsidR="00E95941">
        <w:rPr>
          <w:sz w:val="20"/>
        </w:rPr>
        <w:t>dezinfekce</w:t>
      </w:r>
      <w:r w:rsidR="00007F68">
        <w:rPr>
          <w:sz w:val="20"/>
        </w:rPr>
        <w:t xml:space="preserve"> bude probíhat dle </w:t>
      </w:r>
      <w:r w:rsidR="00E01C66">
        <w:rPr>
          <w:sz w:val="20"/>
        </w:rPr>
        <w:t xml:space="preserve">bodu 1.2. </w:t>
      </w:r>
    </w:p>
    <w:p w14:paraId="34AF7870" w14:textId="77777777" w:rsidR="00570E3F" w:rsidRPr="00E01C66" w:rsidRDefault="00570E3F" w:rsidP="00E01C66">
      <w:pPr>
        <w:rPr>
          <w:sz w:val="20"/>
        </w:rPr>
      </w:pPr>
    </w:p>
    <w:p w14:paraId="4AAC2CF7" w14:textId="335BF7E2" w:rsidR="00E01C66" w:rsidRPr="00F37FB8" w:rsidRDefault="00E01C66" w:rsidP="00E01C66">
      <w:pPr>
        <w:pStyle w:val="Odstavecseseznamem"/>
        <w:numPr>
          <w:ilvl w:val="1"/>
          <w:numId w:val="56"/>
        </w:numPr>
        <w:tabs>
          <w:tab w:val="left" w:pos="4034"/>
        </w:tabs>
        <w:rPr>
          <w:b/>
        </w:rPr>
      </w:pPr>
      <w:r>
        <w:rPr>
          <w:sz w:val="20"/>
        </w:rPr>
        <w:t xml:space="preserve">        </w:t>
      </w:r>
      <w:r w:rsidRPr="00E01C66">
        <w:rPr>
          <w:b/>
        </w:rPr>
        <w:t xml:space="preserve"> </w:t>
      </w:r>
      <w:r w:rsidRPr="00F37FB8">
        <w:rPr>
          <w:b/>
        </w:rPr>
        <w:t xml:space="preserve">Hloubkové </w:t>
      </w:r>
      <w:r w:rsidR="003006D2">
        <w:rPr>
          <w:b/>
        </w:rPr>
        <w:t xml:space="preserve">parní </w:t>
      </w:r>
      <w:r w:rsidRPr="00F37FB8">
        <w:rPr>
          <w:b/>
        </w:rPr>
        <w:t>čištění</w:t>
      </w:r>
      <w:r>
        <w:rPr>
          <w:b/>
        </w:rPr>
        <w:t xml:space="preserve"> </w:t>
      </w:r>
      <w:r w:rsidR="003006D2">
        <w:rPr>
          <w:b/>
        </w:rPr>
        <w:t>vozidel</w:t>
      </w:r>
    </w:p>
    <w:p w14:paraId="4A45D61F" w14:textId="77777777" w:rsidR="00E01C66" w:rsidRPr="00F37FB8" w:rsidRDefault="00E01C66" w:rsidP="00E01C66">
      <w:pPr>
        <w:rPr>
          <w:sz w:val="20"/>
        </w:rPr>
      </w:pPr>
      <w:r>
        <w:rPr>
          <w:sz w:val="20"/>
        </w:rPr>
        <w:t xml:space="preserve">                </w:t>
      </w:r>
      <w:r w:rsidRPr="00F37FB8">
        <w:rPr>
          <w:sz w:val="20"/>
        </w:rPr>
        <w:t xml:space="preserve">V období: leden – prosinec – mimořádně 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E01C66" w:rsidRPr="00631436" w14:paraId="5840D9CA" w14:textId="77777777" w:rsidTr="00AE7BFA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4DA8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238A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2232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E01C66" w:rsidRPr="00631436" w14:paraId="539B61EE" w14:textId="77777777" w:rsidTr="00AE7BF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FFD83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D7057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BAD13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E01C66" w:rsidRPr="00631436" w14:paraId="2BB56711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8D1DD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BC10" w14:textId="77777777" w:rsidR="00E01C66" w:rsidRPr="00332A15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32A15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2A6952A" w14:textId="0072E4EE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01C66" w:rsidRPr="00631436" w14:paraId="4A98C277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FC5D9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0B65" w14:textId="77777777" w:rsidR="00E01C66" w:rsidRPr="00332A15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32A15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FFB4E" w14:textId="70E603B2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01C66" w:rsidRPr="00631436" w14:paraId="26D93965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9350E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5485" w14:textId="77777777" w:rsidR="00E01C66" w:rsidRPr="00332A15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32A15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84483" w14:textId="0CACFBE2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67BAF6E" w14:textId="77777777" w:rsidR="00E01C66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020603B4" w14:textId="77777777" w:rsidR="00E01C66" w:rsidRPr="00F37FB8" w:rsidRDefault="00E01C66" w:rsidP="00E01C66">
      <w:pPr>
        <w:pStyle w:val="Odstavecseseznamem"/>
        <w:numPr>
          <w:ilvl w:val="0"/>
          <w:numId w:val="0"/>
        </w:numPr>
        <w:ind w:left="794"/>
      </w:pPr>
      <w:r w:rsidRPr="00F37FB8">
        <w:rPr>
          <w:sz w:val="20"/>
        </w:rPr>
        <w:t>Tuto službu může zadavatel vyža</w:t>
      </w:r>
      <w:r>
        <w:rPr>
          <w:sz w:val="20"/>
        </w:rPr>
        <w:t>do</w:t>
      </w:r>
      <w:r w:rsidRPr="00F37FB8">
        <w:rPr>
          <w:sz w:val="20"/>
        </w:rPr>
        <w:t>vat</w:t>
      </w:r>
      <w:r>
        <w:rPr>
          <w:sz w:val="20"/>
        </w:rPr>
        <w:t>, ale až po předchozí domluvě. Počet vozidel za měsíc 0-20 ks.</w:t>
      </w:r>
    </w:p>
    <w:p w14:paraId="3BC8C3DE" w14:textId="77777777" w:rsidR="00E01C66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200EED53" w14:textId="5D384A4B" w:rsidR="009F31E3" w:rsidRPr="00CC09B8" w:rsidRDefault="009F31E3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77B3532E" w14:textId="77777777" w:rsidR="00C564C3" w:rsidRPr="00E01C66" w:rsidRDefault="00E01C66" w:rsidP="00E00D50">
      <w:pPr>
        <w:pStyle w:val="Odstavecseseznamem"/>
        <w:numPr>
          <w:ilvl w:val="0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C564C3" w:rsidRPr="00E00D50">
        <w:rPr>
          <w:b/>
          <w:sz w:val="24"/>
          <w:szCs w:val="24"/>
        </w:rPr>
        <w:t>Dosyp písku do vozidel</w:t>
      </w:r>
      <w:r>
        <w:rPr>
          <w:b/>
          <w:sz w:val="24"/>
          <w:szCs w:val="24"/>
        </w:rPr>
        <w:t xml:space="preserve"> – denně </w:t>
      </w:r>
      <w:r w:rsidR="0072452B">
        <w:rPr>
          <w:b/>
          <w:sz w:val="24"/>
          <w:szCs w:val="24"/>
        </w:rPr>
        <w:t xml:space="preserve">mezi </w:t>
      </w:r>
      <w:r w:rsidR="00B26144">
        <w:rPr>
          <w:b/>
          <w:sz w:val="24"/>
          <w:szCs w:val="24"/>
        </w:rPr>
        <w:t>19</w:t>
      </w:r>
      <w:r w:rsidR="00FA1382">
        <w:rPr>
          <w:b/>
          <w:sz w:val="24"/>
          <w:szCs w:val="24"/>
        </w:rPr>
        <w:t>:00</w:t>
      </w:r>
      <w:r w:rsidR="00B26144">
        <w:rPr>
          <w:b/>
          <w:sz w:val="24"/>
          <w:szCs w:val="24"/>
        </w:rPr>
        <w:t>-06</w:t>
      </w:r>
      <w:r w:rsidR="002A21F7">
        <w:rPr>
          <w:b/>
          <w:sz w:val="24"/>
          <w:szCs w:val="24"/>
        </w:rPr>
        <w:t xml:space="preserve">:00 </w:t>
      </w:r>
    </w:p>
    <w:p w14:paraId="2D113919" w14:textId="08B555E2" w:rsidR="00C564C3" w:rsidRPr="008B39BE" w:rsidRDefault="00C564C3" w:rsidP="008B39BE">
      <w:pPr>
        <w:rPr>
          <w:b/>
          <w:sz w:val="20"/>
        </w:rPr>
      </w:pPr>
    </w:p>
    <w:tbl>
      <w:tblPr>
        <w:tblW w:w="9851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1"/>
        <w:gridCol w:w="3798"/>
        <w:gridCol w:w="1712"/>
      </w:tblGrid>
      <w:tr w:rsidR="00C564C3" w:rsidRPr="0024760A" w14:paraId="2433AEFB" w14:textId="77777777" w:rsidTr="00F37FB8">
        <w:trPr>
          <w:trHeight w:val="315"/>
        </w:trPr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4D1A" w14:textId="77777777" w:rsidR="00C564C3" w:rsidRPr="0024760A" w:rsidRDefault="00C564C3" w:rsidP="00A509E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 w:rsidR="00A509E4">
              <w:rPr>
                <w:rFonts w:ascii="Times New Roman CE" w:hAnsi="Times New Roman CE" w:cs="Times New Roman CE"/>
                <w:b/>
                <w:bCs/>
                <w:sz w:val="20"/>
              </w:rPr>
              <w:t>neděle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289D5" w14:textId="77777777" w:rsidR="00C564C3" w:rsidRPr="0024760A" w:rsidRDefault="00C564C3" w:rsidP="00C564C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6A60" w14:textId="77777777" w:rsidR="00C564C3" w:rsidRPr="0024760A" w:rsidRDefault="00C564C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C564C3" w:rsidRPr="0024760A" w14:paraId="6AC0D77B" w14:textId="77777777" w:rsidTr="00F37FB8">
        <w:trPr>
          <w:trHeight w:val="1035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9F4F" w14:textId="453AF49C" w:rsidR="00C564C3" w:rsidRPr="0024760A" w:rsidRDefault="00C564C3" w:rsidP="00540F4D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Název </w:t>
            </w:r>
            <w:r w:rsidR="00540F4D">
              <w:rPr>
                <w:b/>
                <w:bCs/>
                <w:sz w:val="20"/>
              </w:rPr>
              <w:t>objektu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8884" w14:textId="490CE91D" w:rsidR="00C564C3" w:rsidRPr="0024760A" w:rsidRDefault="00C564C3" w:rsidP="009D7020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Dosyp písku do </w:t>
            </w:r>
            <w:r w:rsidR="009D7020">
              <w:rPr>
                <w:rFonts w:ascii="Times New Roman CE" w:hAnsi="Times New Roman CE" w:cs="Times New Roman CE"/>
                <w:b/>
                <w:bCs/>
                <w:sz w:val="20"/>
              </w:rPr>
              <w:t>pí</w:t>
            </w:r>
            <w:r w:rsidR="003B00AE">
              <w:rPr>
                <w:rFonts w:ascii="Times New Roman CE" w:hAnsi="Times New Roman CE" w:cs="Times New Roman CE"/>
                <w:b/>
                <w:bCs/>
                <w:sz w:val="20"/>
              </w:rPr>
              <w:t>s</w:t>
            </w:r>
            <w:r w:rsidR="009D7020">
              <w:rPr>
                <w:rFonts w:ascii="Times New Roman CE" w:hAnsi="Times New Roman CE" w:cs="Times New Roman CE"/>
                <w:b/>
                <w:bCs/>
                <w:sz w:val="20"/>
              </w:rPr>
              <w:t>kovače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A22AC" w14:textId="77777777" w:rsidR="00C564C3" w:rsidRPr="0024760A" w:rsidRDefault="00C564C3" w:rsidP="00E01C66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</w:t>
            </w:r>
            <w:r w:rsidR="00E01C66" w:rsidRPr="00332A15">
              <w:rPr>
                <w:b/>
                <w:bCs/>
                <w:sz w:val="20"/>
              </w:rPr>
              <w:t>dosypání jednoho pískovače</w:t>
            </w:r>
          </w:p>
        </w:tc>
      </w:tr>
      <w:tr w:rsidR="00C564C3" w:rsidRPr="0024760A" w14:paraId="1E50F5E2" w14:textId="77777777" w:rsidTr="00F37FB8">
        <w:trPr>
          <w:trHeight w:val="300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76FF7" w14:textId="77777777" w:rsidR="00C564C3" w:rsidRPr="0024760A" w:rsidRDefault="00C564C3" w:rsidP="00C564C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Vozovna Střediska</w:t>
            </w:r>
            <w:r w:rsidR="00540F4D">
              <w:rPr>
                <w:b/>
                <w:bCs/>
                <w:sz w:val="20"/>
              </w:rPr>
              <w:t xml:space="preserve"> údržba tramvaje Poruba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07E2" w14:textId="77777777" w:rsidR="00C564C3" w:rsidRPr="0024760A" w:rsidRDefault="005D0A64" w:rsidP="00C564C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E48EF" w14:textId="53DBD21E" w:rsidR="00C564C3" w:rsidRPr="0024760A" w:rsidRDefault="00C564C3" w:rsidP="00C564C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</w:tbl>
    <w:p w14:paraId="22F598A6" w14:textId="77777777" w:rsidR="00C564C3" w:rsidRDefault="00C564C3" w:rsidP="00C564C3">
      <w:pPr>
        <w:tabs>
          <w:tab w:val="left" w:pos="4034"/>
        </w:tabs>
        <w:ind w:left="720" w:hanging="360"/>
        <w:rPr>
          <w:i/>
          <w:sz w:val="20"/>
        </w:rPr>
      </w:pPr>
      <w:r>
        <w:rPr>
          <w:i/>
          <w:sz w:val="20"/>
        </w:rPr>
        <w:tab/>
      </w:r>
    </w:p>
    <w:p w14:paraId="1F71D692" w14:textId="77777777" w:rsidR="00417083" w:rsidRDefault="00417083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35C5BE91" w14:textId="77777777" w:rsidR="00417083" w:rsidRDefault="00417083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7E5D5319" w14:textId="77777777" w:rsidR="00417083" w:rsidRDefault="00417083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42EDDEF6" w14:textId="77777777" w:rsidR="002A21F7" w:rsidRDefault="002A21F7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3A8F6839" w14:textId="77777777" w:rsidR="00C26E90" w:rsidRPr="00356DCC" w:rsidRDefault="00356DCC" w:rsidP="00356DCC">
      <w:pPr>
        <w:pStyle w:val="Odstavecseseznamem"/>
        <w:numPr>
          <w:ilvl w:val="0"/>
          <w:numId w:val="56"/>
        </w:numPr>
        <w:spacing w:line="276" w:lineRule="auto"/>
        <w:rPr>
          <w:b/>
          <w:sz w:val="28"/>
        </w:rPr>
      </w:pPr>
      <w:r>
        <w:rPr>
          <w:b/>
          <w:sz w:val="28"/>
        </w:rPr>
        <w:t xml:space="preserve">      </w:t>
      </w:r>
      <w:r w:rsidR="0024760A" w:rsidRPr="00356DCC">
        <w:rPr>
          <w:b/>
          <w:sz w:val="28"/>
        </w:rPr>
        <w:t xml:space="preserve">Maximální doba </w:t>
      </w:r>
      <w:r w:rsidR="006211D5" w:rsidRPr="00356DCC">
        <w:rPr>
          <w:b/>
          <w:sz w:val="28"/>
        </w:rPr>
        <w:t xml:space="preserve">úklidu </w:t>
      </w:r>
      <w:r w:rsidR="0024760A" w:rsidRPr="00356DCC">
        <w:rPr>
          <w:b/>
          <w:sz w:val="28"/>
        </w:rPr>
        <w:t>vozidla</w:t>
      </w:r>
    </w:p>
    <w:p w14:paraId="2A9E18EB" w14:textId="77777777" w:rsidR="006211D5" w:rsidRPr="00356DCC" w:rsidRDefault="00025F1D" w:rsidP="00356DCC">
      <w:pPr>
        <w:spacing w:line="276" w:lineRule="auto"/>
        <w:ind w:firstLine="708"/>
        <w:rPr>
          <w:b/>
          <w:sz w:val="24"/>
        </w:rPr>
      </w:pPr>
      <w:r>
        <w:rPr>
          <w:b/>
          <w:sz w:val="24"/>
        </w:rPr>
        <w:t xml:space="preserve"> </w:t>
      </w:r>
      <w:r w:rsidR="006211D5" w:rsidRPr="00356DCC">
        <w:rPr>
          <w:b/>
          <w:sz w:val="24"/>
        </w:rPr>
        <w:t>Úklid dle bodu 1.1</w:t>
      </w:r>
    </w:p>
    <w:tbl>
      <w:tblPr>
        <w:tblW w:w="596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6E04D4" w:rsidRPr="006E04D4" w14:paraId="255B6536" w14:textId="77777777" w:rsidTr="006E04D4">
        <w:trPr>
          <w:trHeight w:val="315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AA6B" w14:textId="77777777" w:rsidR="006E04D4" w:rsidRPr="006E04D4" w:rsidRDefault="006E04D4" w:rsidP="006E04D4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lastRenderedPageBreak/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C8371" w14:textId="77777777" w:rsidR="006E04D4" w:rsidRPr="006E04D4" w:rsidRDefault="006E04D4" w:rsidP="006E04D4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Čas v min.</w:t>
            </w:r>
          </w:p>
        </w:tc>
      </w:tr>
      <w:tr w:rsidR="006E04D4" w:rsidRPr="006E04D4" w14:paraId="16F67974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9651" w14:textId="5D35B520" w:rsidR="006E04D4" w:rsidRPr="006E04D4" w:rsidRDefault="00E95941" w:rsidP="006E04D4">
            <w:pPr>
              <w:spacing w:after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s</w:t>
            </w:r>
            <w:r w:rsidR="00F77142">
              <w:rPr>
                <w:b/>
                <w:bCs/>
                <w:sz w:val="20"/>
              </w:rPr>
              <w:t>olo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18921" w14:textId="77777777" w:rsidR="006E04D4" w:rsidRPr="006E04D4" w:rsidRDefault="006E04D4" w:rsidP="006E04D4">
            <w:pPr>
              <w:spacing w:after="0"/>
              <w:jc w:val="center"/>
              <w:rPr>
                <w:sz w:val="20"/>
              </w:rPr>
            </w:pPr>
            <w:r w:rsidRPr="006E04D4">
              <w:rPr>
                <w:sz w:val="20"/>
              </w:rPr>
              <w:t>90</w:t>
            </w:r>
          </w:p>
        </w:tc>
      </w:tr>
      <w:tr w:rsidR="006E04D4" w:rsidRPr="006E04D4" w14:paraId="33DDF07B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E0F0A" w14:textId="70726CAE" w:rsidR="006E04D4" w:rsidRPr="006E04D4" w:rsidRDefault="00E95941" w:rsidP="00B65C1A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</w:t>
            </w:r>
            <w:r w:rsidR="00F77142">
              <w:rPr>
                <w:b/>
                <w:bCs/>
                <w:sz w:val="20"/>
              </w:rPr>
              <w:t>tředněkapacitní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3B971" w14:textId="77777777" w:rsidR="006E04D4" w:rsidRPr="00E00D50" w:rsidRDefault="00646573" w:rsidP="006E04D4">
            <w:pPr>
              <w:spacing w:after="0"/>
              <w:jc w:val="center"/>
              <w:rPr>
                <w:sz w:val="20"/>
                <w:highlight w:val="yellow"/>
              </w:rPr>
            </w:pPr>
            <w:r w:rsidRPr="00332A15">
              <w:rPr>
                <w:sz w:val="20"/>
              </w:rPr>
              <w:t xml:space="preserve"> 140</w:t>
            </w:r>
          </w:p>
        </w:tc>
      </w:tr>
      <w:tr w:rsidR="006E04D4" w:rsidRPr="006E04D4" w14:paraId="6C6D3CC1" w14:textId="77777777" w:rsidTr="006E04D4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F5CA6" w14:textId="70C04A2A" w:rsidR="006E04D4" w:rsidRPr="006E04D4" w:rsidRDefault="00E95941" w:rsidP="00B65C1A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</w:t>
            </w:r>
            <w:r w:rsidR="00F77142">
              <w:rPr>
                <w:b/>
                <w:bCs/>
                <w:sz w:val="20"/>
              </w:rPr>
              <w:t>elkokap</w:t>
            </w:r>
            <w:r>
              <w:rPr>
                <w:b/>
                <w:bCs/>
                <w:sz w:val="20"/>
              </w:rPr>
              <w:t>a</w:t>
            </w:r>
            <w:r w:rsidR="00F77142">
              <w:rPr>
                <w:b/>
                <w:bCs/>
                <w:sz w:val="20"/>
              </w:rPr>
              <w:t>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22E76" w14:textId="77777777" w:rsidR="006E04D4" w:rsidRPr="006E04D4" w:rsidRDefault="006E04D4" w:rsidP="006E04D4">
            <w:pPr>
              <w:spacing w:after="0"/>
              <w:jc w:val="center"/>
              <w:rPr>
                <w:sz w:val="20"/>
              </w:rPr>
            </w:pPr>
            <w:r w:rsidRPr="006E04D4">
              <w:rPr>
                <w:sz w:val="20"/>
              </w:rPr>
              <w:t>180</w:t>
            </w:r>
          </w:p>
        </w:tc>
      </w:tr>
    </w:tbl>
    <w:p w14:paraId="35C0BACA" w14:textId="77777777" w:rsidR="006211D5" w:rsidRDefault="006211D5" w:rsidP="006211D5">
      <w:pPr>
        <w:pStyle w:val="Odstavecseseznamem"/>
        <w:numPr>
          <w:ilvl w:val="0"/>
          <w:numId w:val="0"/>
        </w:numPr>
        <w:ind w:left="794"/>
        <w:rPr>
          <w:b/>
          <w:sz w:val="24"/>
        </w:rPr>
      </w:pPr>
    </w:p>
    <w:p w14:paraId="3DCAA8D5" w14:textId="77777777" w:rsidR="006211D5" w:rsidRPr="002C0CE3" w:rsidRDefault="006211D5" w:rsidP="00356DCC">
      <w:pPr>
        <w:pStyle w:val="Odstavecseseznamem"/>
        <w:numPr>
          <w:ilvl w:val="0"/>
          <w:numId w:val="0"/>
        </w:numPr>
        <w:ind w:left="794"/>
        <w:rPr>
          <w:b/>
          <w:sz w:val="24"/>
        </w:rPr>
      </w:pPr>
      <w:r w:rsidRPr="002C0CE3">
        <w:rPr>
          <w:b/>
          <w:sz w:val="24"/>
        </w:rPr>
        <w:t>Úklid dle bodu 1.</w:t>
      </w:r>
      <w:r w:rsidR="00025F1D">
        <w:rPr>
          <w:b/>
          <w:sz w:val="24"/>
        </w:rPr>
        <w:t>5</w:t>
      </w:r>
    </w:p>
    <w:p w14:paraId="22BBB7DE" w14:textId="77777777" w:rsidR="0060133E" w:rsidRPr="00F36B63" w:rsidRDefault="006211D5" w:rsidP="00F36B63">
      <w:pPr>
        <w:pStyle w:val="Odstavecseseznamem"/>
        <w:numPr>
          <w:ilvl w:val="0"/>
          <w:numId w:val="0"/>
        </w:numPr>
        <w:spacing w:after="360"/>
        <w:ind w:left="794"/>
        <w:rPr>
          <w:sz w:val="20"/>
          <w:szCs w:val="24"/>
        </w:rPr>
      </w:pPr>
      <w:r w:rsidRPr="002C0CE3">
        <w:rPr>
          <w:sz w:val="20"/>
          <w:szCs w:val="24"/>
        </w:rPr>
        <w:t xml:space="preserve">S ohledem na provozní potřeby je maximální doba úklidu stanovena na </w:t>
      </w:r>
      <w:r>
        <w:rPr>
          <w:sz w:val="20"/>
          <w:szCs w:val="24"/>
        </w:rPr>
        <w:t>5 minut od přistavení každého vozidla.</w:t>
      </w:r>
    </w:p>
    <w:p w14:paraId="168973E0" w14:textId="77777777" w:rsidR="000013BB" w:rsidRPr="002C0CE3" w:rsidRDefault="000013BB" w:rsidP="002C0CE3">
      <w:pPr>
        <w:pStyle w:val="Odstavecseseznamem"/>
        <w:numPr>
          <w:ilvl w:val="0"/>
          <w:numId w:val="0"/>
        </w:numPr>
        <w:spacing w:after="360"/>
        <w:ind w:left="794"/>
        <w:rPr>
          <w:sz w:val="20"/>
          <w:szCs w:val="24"/>
        </w:rPr>
      </w:pPr>
    </w:p>
    <w:p w14:paraId="322F2301" w14:textId="77777777" w:rsidR="005D2896" w:rsidRPr="00025F1D" w:rsidRDefault="00DC354D" w:rsidP="00025F1D">
      <w:pPr>
        <w:spacing w:before="120"/>
        <w:ind w:left="708"/>
        <w:rPr>
          <w:b/>
          <w:sz w:val="28"/>
        </w:rPr>
      </w:pPr>
      <w:r w:rsidRPr="00025F1D">
        <w:rPr>
          <w:b/>
          <w:sz w:val="28"/>
        </w:rPr>
        <w:t>Časové období</w:t>
      </w:r>
      <w:r w:rsidR="005D2896" w:rsidRPr="00025F1D">
        <w:rPr>
          <w:b/>
          <w:sz w:val="28"/>
        </w:rPr>
        <w:t xml:space="preserve"> k mytí vozidel</w:t>
      </w:r>
      <w:r w:rsidRPr="00025F1D">
        <w:rPr>
          <w:b/>
          <w:sz w:val="28"/>
        </w:rPr>
        <w:t>, kdy jsou vozidla k disposici dle této přílohy (doporučená pracovní doba)</w:t>
      </w:r>
    </w:p>
    <w:p w14:paraId="555EB3E8" w14:textId="77777777" w:rsidR="005D2896" w:rsidRDefault="002A21F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Bod: </w:t>
      </w:r>
      <w:r>
        <w:rPr>
          <w:sz w:val="20"/>
        </w:rPr>
        <w:tab/>
        <w:t xml:space="preserve">1.1 – </w:t>
      </w:r>
      <w:r>
        <w:rPr>
          <w:sz w:val="20"/>
        </w:rPr>
        <w:tab/>
        <w:t>6:00-14:00, 19:00-3:00</w:t>
      </w:r>
    </w:p>
    <w:p w14:paraId="2D289D41" w14:textId="5AB58DBF" w:rsidR="009F31E3" w:rsidRDefault="009F31E3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 xml:space="preserve">1.2 - </w:t>
      </w:r>
      <w:r>
        <w:rPr>
          <w:sz w:val="20"/>
        </w:rPr>
        <w:tab/>
      </w:r>
      <w:r w:rsidR="002A21F7">
        <w:rPr>
          <w:sz w:val="20"/>
        </w:rPr>
        <w:t>19</w:t>
      </w:r>
      <w:r>
        <w:rPr>
          <w:sz w:val="20"/>
        </w:rPr>
        <w:t xml:space="preserve">:00 až </w:t>
      </w:r>
      <w:r w:rsidR="002A21F7">
        <w:rPr>
          <w:sz w:val="20"/>
        </w:rPr>
        <w:t>3:00 (jeden pracovník do 6:00)</w:t>
      </w:r>
    </w:p>
    <w:p w14:paraId="1062B24A" w14:textId="77777777" w:rsidR="005C57D7" w:rsidRDefault="00DC354D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1.</w:t>
      </w:r>
      <w:r w:rsidR="009F31E3">
        <w:rPr>
          <w:sz w:val="20"/>
        </w:rPr>
        <w:t>3</w:t>
      </w:r>
      <w:r>
        <w:rPr>
          <w:sz w:val="20"/>
        </w:rPr>
        <w:t xml:space="preserve"> – </w:t>
      </w:r>
      <w:r>
        <w:rPr>
          <w:sz w:val="20"/>
        </w:rPr>
        <w:tab/>
      </w:r>
      <w:r w:rsidR="002A21F7">
        <w:rPr>
          <w:sz w:val="20"/>
        </w:rPr>
        <w:t>19:00 až 3:00 (jeden pracovník do 6:00)</w:t>
      </w:r>
      <w:r w:rsidR="00864BD1">
        <w:rPr>
          <w:sz w:val="20"/>
        </w:rPr>
        <w:t>, 8:00 až 12:00</w:t>
      </w:r>
      <w:r>
        <w:rPr>
          <w:sz w:val="20"/>
        </w:rPr>
        <w:tab/>
      </w:r>
    </w:p>
    <w:p w14:paraId="5EE5A6B1" w14:textId="50D9C8A2" w:rsidR="00DC354D" w:rsidRDefault="005C57D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</w:t>
      </w:r>
      <w:r w:rsidR="00DC354D">
        <w:rPr>
          <w:sz w:val="20"/>
        </w:rPr>
        <w:t>1.</w:t>
      </w:r>
      <w:r w:rsidR="009F31E3">
        <w:rPr>
          <w:sz w:val="20"/>
        </w:rPr>
        <w:t>4</w:t>
      </w:r>
      <w:r w:rsidR="00DC354D">
        <w:rPr>
          <w:sz w:val="20"/>
        </w:rPr>
        <w:t xml:space="preserve"> –</w:t>
      </w:r>
      <w:r w:rsidR="00DC354D">
        <w:rPr>
          <w:sz w:val="20"/>
        </w:rPr>
        <w:tab/>
      </w:r>
      <w:r w:rsidR="00F501D3">
        <w:rPr>
          <w:sz w:val="20"/>
        </w:rPr>
        <w:t>9</w:t>
      </w:r>
      <w:r w:rsidR="000032E6">
        <w:rPr>
          <w:sz w:val="20"/>
        </w:rPr>
        <w:t xml:space="preserve">:00 až </w:t>
      </w:r>
      <w:r w:rsidR="002A21F7">
        <w:rPr>
          <w:sz w:val="20"/>
        </w:rPr>
        <w:t>12</w:t>
      </w:r>
      <w:r w:rsidR="000032E6">
        <w:rPr>
          <w:sz w:val="20"/>
        </w:rPr>
        <w:t>:00</w:t>
      </w:r>
      <w:r w:rsidR="002A21F7">
        <w:rPr>
          <w:sz w:val="20"/>
        </w:rPr>
        <w:t xml:space="preserve"> </w:t>
      </w:r>
    </w:p>
    <w:p w14:paraId="2B38C7EB" w14:textId="2DD26D2A" w:rsidR="000032E6" w:rsidRDefault="000032E6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1.</w:t>
      </w:r>
      <w:r w:rsidR="009F31E3">
        <w:rPr>
          <w:sz w:val="20"/>
        </w:rPr>
        <w:t>5</w:t>
      </w:r>
      <w:r>
        <w:rPr>
          <w:sz w:val="20"/>
        </w:rPr>
        <w:t xml:space="preserve"> –</w:t>
      </w:r>
      <w:r>
        <w:rPr>
          <w:sz w:val="20"/>
        </w:rPr>
        <w:tab/>
      </w:r>
      <w:r w:rsidR="00F501D3">
        <w:rPr>
          <w:sz w:val="20"/>
        </w:rPr>
        <w:t>1</w:t>
      </w:r>
      <w:r w:rsidR="002A21F7">
        <w:rPr>
          <w:sz w:val="20"/>
        </w:rPr>
        <w:t>0</w:t>
      </w:r>
      <w:r>
        <w:rPr>
          <w:sz w:val="20"/>
        </w:rPr>
        <w:t xml:space="preserve">:00 až </w:t>
      </w:r>
      <w:r w:rsidR="002A21F7">
        <w:rPr>
          <w:sz w:val="20"/>
        </w:rPr>
        <w:t>16</w:t>
      </w:r>
      <w:r>
        <w:rPr>
          <w:sz w:val="20"/>
        </w:rPr>
        <w:t>:00</w:t>
      </w:r>
      <w:r w:rsidR="002A21F7">
        <w:rPr>
          <w:sz w:val="20"/>
        </w:rPr>
        <w:t xml:space="preserve"> </w:t>
      </w:r>
    </w:p>
    <w:p w14:paraId="3C5A4043" w14:textId="3803120F" w:rsidR="000032E6" w:rsidRDefault="002A21F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2.1</w:t>
      </w:r>
      <w:r w:rsidR="000032E6">
        <w:rPr>
          <w:sz w:val="20"/>
        </w:rPr>
        <w:t xml:space="preserve"> –</w:t>
      </w:r>
      <w:r w:rsidR="000032E6">
        <w:rPr>
          <w:sz w:val="20"/>
        </w:rPr>
        <w:tab/>
      </w:r>
      <w:r w:rsidR="00F501D3">
        <w:rPr>
          <w:sz w:val="20"/>
        </w:rPr>
        <w:t>19</w:t>
      </w:r>
      <w:r w:rsidR="000032E6">
        <w:rPr>
          <w:sz w:val="20"/>
        </w:rPr>
        <w:t xml:space="preserve">:00 až </w:t>
      </w:r>
      <w:r w:rsidR="00F501D3">
        <w:rPr>
          <w:sz w:val="20"/>
        </w:rPr>
        <w:t>3</w:t>
      </w:r>
      <w:r w:rsidR="000032E6">
        <w:rPr>
          <w:sz w:val="20"/>
        </w:rPr>
        <w:t>:00</w:t>
      </w:r>
      <w:r w:rsidR="00FC0627">
        <w:rPr>
          <w:sz w:val="20"/>
        </w:rPr>
        <w:t xml:space="preserve"> </w:t>
      </w:r>
    </w:p>
    <w:p w14:paraId="6D602586" w14:textId="60A02DDD" w:rsidR="00F01C09" w:rsidRDefault="00025F1D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2.2</w:t>
      </w:r>
      <w:r w:rsidR="00F01C09">
        <w:rPr>
          <w:sz w:val="20"/>
        </w:rPr>
        <w:t xml:space="preserve"> –</w:t>
      </w:r>
      <w:r w:rsidR="00F01C09">
        <w:rPr>
          <w:sz w:val="20"/>
        </w:rPr>
        <w:tab/>
      </w:r>
      <w:r>
        <w:rPr>
          <w:sz w:val="20"/>
        </w:rPr>
        <w:t>20</w:t>
      </w:r>
      <w:r w:rsidR="00F01C09">
        <w:rPr>
          <w:sz w:val="20"/>
        </w:rPr>
        <w:t xml:space="preserve">:00 </w:t>
      </w:r>
      <w:r>
        <w:rPr>
          <w:sz w:val="20"/>
        </w:rPr>
        <w:t xml:space="preserve">pátek </w:t>
      </w:r>
      <w:r w:rsidR="00F01C09">
        <w:rPr>
          <w:sz w:val="20"/>
        </w:rPr>
        <w:t xml:space="preserve">až </w:t>
      </w:r>
      <w:r>
        <w:rPr>
          <w:sz w:val="20"/>
        </w:rPr>
        <w:t>6</w:t>
      </w:r>
      <w:r w:rsidR="00F01C09">
        <w:rPr>
          <w:sz w:val="20"/>
        </w:rPr>
        <w:t>:00</w:t>
      </w:r>
      <w:r>
        <w:rPr>
          <w:sz w:val="20"/>
        </w:rPr>
        <w:t xml:space="preserve"> neděle</w:t>
      </w:r>
    </w:p>
    <w:p w14:paraId="1C8C880F" w14:textId="2A33FAAC" w:rsidR="00025F1D" w:rsidRDefault="00025F1D" w:rsidP="00025F1D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2.3 –</w:t>
      </w:r>
      <w:r>
        <w:rPr>
          <w:sz w:val="20"/>
        </w:rPr>
        <w:tab/>
        <w:t>19:00 až 3:00</w:t>
      </w:r>
    </w:p>
    <w:p w14:paraId="564C5D06" w14:textId="1A63521A" w:rsidR="00025F1D" w:rsidRDefault="00025F1D" w:rsidP="00025F1D">
      <w:pPr>
        <w:pStyle w:val="Odstavecseseznamem"/>
        <w:numPr>
          <w:ilvl w:val="0"/>
          <w:numId w:val="0"/>
        </w:numPr>
        <w:ind w:left="794" w:firstLine="622"/>
        <w:rPr>
          <w:sz w:val="20"/>
        </w:rPr>
      </w:pPr>
      <w:r>
        <w:rPr>
          <w:sz w:val="20"/>
        </w:rPr>
        <w:t>2.4 –      20:00 pátek až 6:00 neděle</w:t>
      </w:r>
    </w:p>
    <w:p w14:paraId="4A998426" w14:textId="55502361" w:rsidR="00FB7B5A" w:rsidRDefault="00FB7B5A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</w:r>
      <w:r w:rsidR="00025F1D">
        <w:rPr>
          <w:sz w:val="20"/>
        </w:rPr>
        <w:t>3.1</w:t>
      </w:r>
      <w:r w:rsidR="00032C06">
        <w:rPr>
          <w:sz w:val="20"/>
        </w:rPr>
        <w:t xml:space="preserve"> - </w:t>
      </w:r>
      <w:r w:rsidR="00032C06">
        <w:rPr>
          <w:sz w:val="20"/>
        </w:rPr>
        <w:tab/>
      </w:r>
      <w:r w:rsidR="00F501D3">
        <w:rPr>
          <w:sz w:val="20"/>
        </w:rPr>
        <w:t>1</w:t>
      </w:r>
      <w:r w:rsidR="00025F1D">
        <w:rPr>
          <w:sz w:val="20"/>
        </w:rPr>
        <w:t>9</w:t>
      </w:r>
      <w:r>
        <w:rPr>
          <w:sz w:val="20"/>
        </w:rPr>
        <w:t>:00 až</w:t>
      </w:r>
      <w:r w:rsidR="00025F1D">
        <w:rPr>
          <w:sz w:val="20"/>
        </w:rPr>
        <w:t xml:space="preserve"> 3</w:t>
      </w:r>
      <w:r w:rsidR="00032C06">
        <w:rPr>
          <w:sz w:val="20"/>
        </w:rPr>
        <w:t>:00</w:t>
      </w:r>
      <w:r>
        <w:rPr>
          <w:sz w:val="20"/>
        </w:rPr>
        <w:t xml:space="preserve"> </w:t>
      </w:r>
      <w:r w:rsidR="00025F1D">
        <w:rPr>
          <w:sz w:val="20"/>
        </w:rPr>
        <w:t>(jeden do 6:00)</w:t>
      </w:r>
    </w:p>
    <w:p w14:paraId="7E6F7EE4" w14:textId="006DC9A4" w:rsidR="00FC0627" w:rsidRDefault="00025F1D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3.2</w:t>
      </w:r>
      <w:r w:rsidR="00FC0627">
        <w:rPr>
          <w:sz w:val="20"/>
        </w:rPr>
        <w:t xml:space="preserve"> - </w:t>
      </w:r>
      <w:r w:rsidR="00FC0627">
        <w:rPr>
          <w:sz w:val="20"/>
        </w:rPr>
        <w:tab/>
      </w:r>
      <w:r w:rsidR="00F501D3">
        <w:rPr>
          <w:sz w:val="20"/>
        </w:rPr>
        <w:t>19</w:t>
      </w:r>
      <w:r w:rsidR="00FC0627">
        <w:rPr>
          <w:sz w:val="20"/>
        </w:rPr>
        <w:t xml:space="preserve">:00 až </w:t>
      </w:r>
      <w:r w:rsidR="00F501D3">
        <w:rPr>
          <w:sz w:val="20"/>
        </w:rPr>
        <w:t>3</w:t>
      </w:r>
      <w:r w:rsidR="00FC0627">
        <w:rPr>
          <w:sz w:val="20"/>
        </w:rPr>
        <w:t xml:space="preserve">:00 </w:t>
      </w:r>
    </w:p>
    <w:p w14:paraId="1663EFE9" w14:textId="40ABE9AB" w:rsidR="00F37FB8" w:rsidRDefault="00C564C3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</w:t>
      </w:r>
      <w:r w:rsidR="007C45CE">
        <w:rPr>
          <w:sz w:val="20"/>
        </w:rPr>
        <w:t xml:space="preserve">  </w:t>
      </w:r>
      <w:r w:rsidR="00025F1D">
        <w:rPr>
          <w:sz w:val="20"/>
        </w:rPr>
        <w:t xml:space="preserve">     3.3</w:t>
      </w:r>
      <w:r w:rsidR="00F37FB8" w:rsidRPr="007C45CE">
        <w:rPr>
          <w:sz w:val="20"/>
        </w:rPr>
        <w:t xml:space="preserve"> -      </w:t>
      </w:r>
      <w:r w:rsidR="00025F1D">
        <w:rPr>
          <w:sz w:val="20"/>
        </w:rPr>
        <w:t>19:00 až 3:00</w:t>
      </w:r>
    </w:p>
    <w:p w14:paraId="1E300E1B" w14:textId="15231C59" w:rsidR="00AC6D3B" w:rsidRDefault="00AC6D3B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3.4. -      dle domluvy s manažerem čistoty</w:t>
      </w:r>
    </w:p>
    <w:p w14:paraId="12F77385" w14:textId="289F2D44" w:rsidR="00025F1D" w:rsidRPr="007C45CE" w:rsidRDefault="00613A47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</w:t>
      </w:r>
      <w:r w:rsidR="00025F1D">
        <w:rPr>
          <w:sz w:val="20"/>
        </w:rPr>
        <w:t>4.  -</w:t>
      </w:r>
      <w:r w:rsidR="00F36B63">
        <w:rPr>
          <w:sz w:val="20"/>
        </w:rPr>
        <w:t xml:space="preserve">       </w:t>
      </w:r>
      <w:r w:rsidR="00814C8C">
        <w:rPr>
          <w:sz w:val="20"/>
        </w:rPr>
        <w:t>19</w:t>
      </w:r>
      <w:r w:rsidR="00025F1D">
        <w:rPr>
          <w:sz w:val="20"/>
        </w:rPr>
        <w:t>:</w:t>
      </w:r>
      <w:r w:rsidR="00814C8C">
        <w:rPr>
          <w:sz w:val="20"/>
        </w:rPr>
        <w:t>00 až 6:</w:t>
      </w:r>
      <w:r w:rsidR="00025F1D">
        <w:rPr>
          <w:sz w:val="20"/>
        </w:rPr>
        <w:t>00</w:t>
      </w:r>
    </w:p>
    <w:p w14:paraId="3A177FCC" w14:textId="77777777" w:rsidR="004F3F24" w:rsidRDefault="004F3F24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328E7DB7" w14:textId="77777777" w:rsidR="00135F88" w:rsidRDefault="00135F88" w:rsidP="00135F88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V případě mimořádné události objednatel požaduje, aby bylo provedeno mimořádné mytí vozidla mimo požadovaný rozsah nástupu k mytí. Toto mimořádné mytí bude řešeno telefonicky (objednatel – </w:t>
      </w:r>
      <w:r w:rsidR="004135CF">
        <w:rPr>
          <w:sz w:val="20"/>
        </w:rPr>
        <w:t>poskytovatel</w:t>
      </w:r>
      <w:r>
        <w:rPr>
          <w:sz w:val="20"/>
        </w:rPr>
        <w:t>) s nástupem na směnu max. do 15 hodin od nahlášení požadavku. Výše přirážky za mimořádné mytí činí 25% z jednotkové ceny mytí uvedené v bodě 1.1 této části ceníku.</w:t>
      </w:r>
    </w:p>
    <w:p w14:paraId="1F79AFB2" w14:textId="77777777" w:rsidR="005D2896" w:rsidRPr="005D2896" w:rsidRDefault="00DC354D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</w:r>
    </w:p>
    <w:p w14:paraId="1A560DD1" w14:textId="77777777" w:rsidR="005D2896" w:rsidRDefault="005D2896" w:rsidP="00F36B6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  <w:r w:rsidRPr="006E04D4">
        <w:rPr>
          <w:b/>
          <w:sz w:val="28"/>
        </w:rPr>
        <w:t>Počty vozů k</w:t>
      </w:r>
      <w:r w:rsidR="002C0CE3">
        <w:rPr>
          <w:b/>
          <w:sz w:val="28"/>
        </w:rPr>
        <w:t> </w:t>
      </w:r>
      <w:r w:rsidRPr="006E04D4">
        <w:rPr>
          <w:b/>
          <w:sz w:val="28"/>
        </w:rPr>
        <w:t>mytí</w:t>
      </w:r>
    </w:p>
    <w:p w14:paraId="725CCFB5" w14:textId="77777777" w:rsidR="002C0CE3" w:rsidRPr="005D2896" w:rsidRDefault="002C0CE3" w:rsidP="002C0CE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36BF8E1F" w14:textId="77777777" w:rsidR="00AE4C32" w:rsidRDefault="00F34C5D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Uvedené počty tramvajových vozidel jsou maximální možné, zhotovitel se zavazuje být schopen tyto počty dodržet. </w:t>
      </w:r>
      <w:r w:rsidR="004A1C46">
        <w:rPr>
          <w:sz w:val="20"/>
        </w:rPr>
        <w:t xml:space="preserve">Objednatel se zavazuje odebrat alespoň minimální objem úklidu vyplývající z výše uvedených bodů. </w:t>
      </w:r>
      <w:r w:rsidR="00FC7CCC">
        <w:rPr>
          <w:sz w:val="20"/>
        </w:rPr>
        <w:t>V</w:t>
      </w:r>
      <w:r w:rsidR="003D4A0F">
        <w:rPr>
          <w:sz w:val="20"/>
        </w:rPr>
        <w:t> průběhu plnění může dojít ke změně počtu u některých typů tramvajových vozidel, pro fakturaci bude vždy rozhodující počet a typ vozidel</w:t>
      </w:r>
      <w:r w:rsidR="0017523A">
        <w:rPr>
          <w:sz w:val="20"/>
        </w:rPr>
        <w:t xml:space="preserve"> uvedených v Knize provedených prací, tj. podle skutečně provedeného úklidu.</w:t>
      </w:r>
      <w:r w:rsidR="003D4A0F">
        <w:rPr>
          <w:sz w:val="20"/>
        </w:rPr>
        <w:t xml:space="preserve">  </w:t>
      </w:r>
    </w:p>
    <w:p w14:paraId="6D994937" w14:textId="42AB0A86" w:rsidR="00094797" w:rsidRDefault="003D4A0F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</w:t>
      </w:r>
    </w:p>
    <w:p w14:paraId="2CCD3602" w14:textId="77777777" w:rsidR="00AE4C32" w:rsidRDefault="00AE4C32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C9AA391" w14:textId="77777777" w:rsidR="003D4A0F" w:rsidRDefault="003D4A0F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</w:t>
      </w:r>
    </w:p>
    <w:p w14:paraId="4381AA66" w14:textId="77777777" w:rsidR="00094797" w:rsidRDefault="00094797" w:rsidP="00F36B6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  <w:r>
        <w:rPr>
          <w:b/>
          <w:sz w:val="28"/>
        </w:rPr>
        <w:t>Vysvětlivky</w:t>
      </w:r>
    </w:p>
    <w:p w14:paraId="6072D1C9" w14:textId="77777777" w:rsidR="00094797" w:rsidRDefault="00094797" w:rsidP="00094797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tbl>
      <w:tblPr>
        <w:tblStyle w:val="Mkatabulky"/>
        <w:tblW w:w="9626" w:type="dxa"/>
        <w:tblInd w:w="794" w:type="dxa"/>
        <w:tblLook w:val="04A0" w:firstRow="1" w:lastRow="0" w:firstColumn="1" w:lastColumn="0" w:noHBand="0" w:noVBand="1"/>
      </w:tblPr>
      <w:tblGrid>
        <w:gridCol w:w="2737"/>
        <w:gridCol w:w="2437"/>
        <w:gridCol w:w="2367"/>
        <w:gridCol w:w="2085"/>
      </w:tblGrid>
      <w:tr w:rsidR="0059580B" w14:paraId="229B63DE" w14:textId="77777777" w:rsidTr="0060133E">
        <w:tc>
          <w:tcPr>
            <w:tcW w:w="2737" w:type="dxa"/>
            <w:vAlign w:val="center"/>
          </w:tcPr>
          <w:p w14:paraId="2FE6F7D8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194E64">
              <w:rPr>
                <w:b/>
                <w:sz w:val="20"/>
              </w:rPr>
              <w:t>Typ tramvaje</w:t>
            </w:r>
          </w:p>
        </w:tc>
        <w:tc>
          <w:tcPr>
            <w:tcW w:w="2437" w:type="dxa"/>
            <w:vAlign w:val="center"/>
          </w:tcPr>
          <w:p w14:paraId="4ABEDB8E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194E64">
              <w:rPr>
                <w:b/>
                <w:sz w:val="20"/>
              </w:rPr>
              <w:t>Délka tramvaje</w:t>
            </w:r>
          </w:p>
        </w:tc>
        <w:tc>
          <w:tcPr>
            <w:tcW w:w="2367" w:type="dxa"/>
            <w:vAlign w:val="center"/>
          </w:tcPr>
          <w:p w14:paraId="16F9B85F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194E64">
              <w:rPr>
                <w:b/>
                <w:sz w:val="20"/>
              </w:rPr>
              <w:t>Počet sedadel (bez sedadla řidiče)</w:t>
            </w:r>
          </w:p>
        </w:tc>
        <w:tc>
          <w:tcPr>
            <w:tcW w:w="2085" w:type="dxa"/>
          </w:tcPr>
          <w:p w14:paraId="0522C991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0"/>
              </w:rPr>
            </w:pPr>
            <w:r w:rsidRPr="00194E64">
              <w:rPr>
                <w:b/>
                <w:sz w:val="20"/>
              </w:rPr>
              <w:t>Koeficient (přepočet na solo vůz)</w:t>
            </w:r>
          </w:p>
        </w:tc>
      </w:tr>
      <w:tr w:rsidR="0059580B" w14:paraId="09DAE333" w14:textId="77777777" w:rsidTr="0060133E">
        <w:tc>
          <w:tcPr>
            <w:tcW w:w="2737" w:type="dxa"/>
            <w:vAlign w:val="center"/>
          </w:tcPr>
          <w:p w14:paraId="3E530B39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Solo</w:t>
            </w:r>
          </w:p>
        </w:tc>
        <w:tc>
          <w:tcPr>
            <w:tcW w:w="2437" w:type="dxa"/>
            <w:vAlign w:val="center"/>
          </w:tcPr>
          <w:p w14:paraId="12E25FCD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10,36 až 15,10 m</w:t>
            </w:r>
          </w:p>
        </w:tc>
        <w:tc>
          <w:tcPr>
            <w:tcW w:w="2367" w:type="dxa"/>
            <w:vAlign w:val="center"/>
          </w:tcPr>
          <w:p w14:paraId="11820A00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30 až 32</w:t>
            </w:r>
          </w:p>
        </w:tc>
        <w:tc>
          <w:tcPr>
            <w:tcW w:w="2085" w:type="dxa"/>
          </w:tcPr>
          <w:p w14:paraId="44C66343" w14:textId="77777777" w:rsidR="0059580B" w:rsidRPr="00194E64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194E64">
              <w:rPr>
                <w:sz w:val="20"/>
              </w:rPr>
              <w:t>1</w:t>
            </w:r>
          </w:p>
        </w:tc>
      </w:tr>
      <w:tr w:rsidR="0059580B" w14:paraId="1FF09D95" w14:textId="77777777" w:rsidTr="0060133E">
        <w:tc>
          <w:tcPr>
            <w:tcW w:w="2737" w:type="dxa"/>
            <w:vAlign w:val="center"/>
          </w:tcPr>
          <w:p w14:paraId="2D4AD78C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Středněkapacitní</w:t>
            </w:r>
          </w:p>
        </w:tc>
        <w:tc>
          <w:tcPr>
            <w:tcW w:w="2437" w:type="dxa"/>
            <w:vAlign w:val="center"/>
          </w:tcPr>
          <w:p w14:paraId="2B3BDC4B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20,13 až 24,93 m</w:t>
            </w:r>
          </w:p>
        </w:tc>
        <w:tc>
          <w:tcPr>
            <w:tcW w:w="2367" w:type="dxa"/>
            <w:vAlign w:val="center"/>
          </w:tcPr>
          <w:p w14:paraId="327EF932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45 až 61</w:t>
            </w:r>
          </w:p>
        </w:tc>
        <w:tc>
          <w:tcPr>
            <w:tcW w:w="2085" w:type="dxa"/>
          </w:tcPr>
          <w:p w14:paraId="4C2AC5BC" w14:textId="77777777" w:rsidR="0059580B" w:rsidRPr="00194E64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194E64">
              <w:rPr>
                <w:sz w:val="20"/>
              </w:rPr>
              <w:t>1,5</w:t>
            </w:r>
          </w:p>
        </w:tc>
      </w:tr>
      <w:tr w:rsidR="0059580B" w14:paraId="7B807840" w14:textId="77777777" w:rsidTr="0060133E">
        <w:tc>
          <w:tcPr>
            <w:tcW w:w="2737" w:type="dxa"/>
            <w:vAlign w:val="center"/>
          </w:tcPr>
          <w:p w14:paraId="6CDA2043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Velkokapacitní</w:t>
            </w:r>
          </w:p>
        </w:tc>
        <w:tc>
          <w:tcPr>
            <w:tcW w:w="2437" w:type="dxa"/>
            <w:vAlign w:val="center"/>
          </w:tcPr>
          <w:p w14:paraId="0714A0F5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30,01 m</w:t>
            </w:r>
          </w:p>
        </w:tc>
        <w:tc>
          <w:tcPr>
            <w:tcW w:w="2367" w:type="dxa"/>
            <w:vAlign w:val="center"/>
          </w:tcPr>
          <w:p w14:paraId="3D6F78CC" w14:textId="77777777" w:rsidR="0059580B" w:rsidRPr="00194E64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0"/>
              </w:rPr>
            </w:pPr>
            <w:r w:rsidRPr="00194E64">
              <w:rPr>
                <w:sz w:val="20"/>
              </w:rPr>
              <w:t>62 až 64</w:t>
            </w:r>
          </w:p>
        </w:tc>
        <w:tc>
          <w:tcPr>
            <w:tcW w:w="2085" w:type="dxa"/>
          </w:tcPr>
          <w:p w14:paraId="787A00E0" w14:textId="77777777" w:rsidR="0059580B" w:rsidRPr="00194E64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194E64">
              <w:rPr>
                <w:sz w:val="20"/>
              </w:rPr>
              <w:t>2</w:t>
            </w:r>
          </w:p>
        </w:tc>
      </w:tr>
    </w:tbl>
    <w:p w14:paraId="31EF18B8" w14:textId="77777777" w:rsidR="004135CF" w:rsidRPr="00F36B63" w:rsidRDefault="00F36B63" w:rsidP="00F36B63">
      <w:pPr>
        <w:rPr>
          <w:b/>
          <w:sz w:val="28"/>
        </w:rPr>
      </w:pPr>
      <w:r>
        <w:rPr>
          <w:b/>
          <w:sz w:val="28"/>
        </w:rPr>
        <w:t>6.</w:t>
      </w:r>
      <w:r w:rsidRPr="00F36B63">
        <w:rPr>
          <w:b/>
          <w:sz w:val="28"/>
        </w:rPr>
        <w:t xml:space="preserve">     </w:t>
      </w:r>
      <w:r w:rsidR="004135CF" w:rsidRPr="00F36B63">
        <w:rPr>
          <w:b/>
          <w:sz w:val="28"/>
        </w:rPr>
        <w:t>Ostatní ujednání</w:t>
      </w:r>
    </w:p>
    <w:p w14:paraId="17CC3C38" w14:textId="77777777" w:rsidR="003C650E" w:rsidRDefault="00E24B5A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4B5495">
        <w:rPr>
          <w:sz w:val="20"/>
        </w:rPr>
        <w:t xml:space="preserve">Uvedený počet pracovních dnů v této příloze je závazný pro jednotný výpočet ceny. </w:t>
      </w:r>
      <w:r w:rsidR="006E04D4" w:rsidRPr="004B5495">
        <w:rPr>
          <w:sz w:val="20"/>
        </w:rPr>
        <w:t xml:space="preserve">Fakturace bude prováděna na základě oboustranně odsouhlasených skutečných </w:t>
      </w:r>
      <w:r w:rsidR="004610A1">
        <w:rPr>
          <w:sz w:val="20"/>
        </w:rPr>
        <w:t>provedených prací v rámci</w:t>
      </w:r>
      <w:r w:rsidR="006E04D4" w:rsidRPr="004B5495">
        <w:rPr>
          <w:sz w:val="20"/>
        </w:rPr>
        <w:t xml:space="preserve"> daného měsíce.</w:t>
      </w:r>
    </w:p>
    <w:p w14:paraId="112EE5C5" w14:textId="77777777" w:rsidR="004135CF" w:rsidRDefault="006E04D4" w:rsidP="0060133E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4B5495">
        <w:rPr>
          <w:sz w:val="20"/>
        </w:rPr>
        <w:lastRenderedPageBreak/>
        <w:t xml:space="preserve"> </w:t>
      </w:r>
    </w:p>
    <w:p w14:paraId="4F317D99" w14:textId="2F777864" w:rsidR="003C650E" w:rsidRDefault="003C650E" w:rsidP="003C650E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Objednatel je oprávněn přistavit vozidla dle této přílohy v různých kombinacích dle koeficientu uvedeného v tab. bodu č.5., přičemž výsledná hodnota po přepočtu na s</w:t>
      </w:r>
      <w:r w:rsidR="00E00D50">
        <w:rPr>
          <w:sz w:val="20"/>
        </w:rPr>
        <w:t>ó</w:t>
      </w:r>
      <w:r>
        <w:rPr>
          <w:sz w:val="20"/>
        </w:rPr>
        <w:t xml:space="preserve">lo vůz bude odpovídat počtům uvedeným v jednotlivých </w:t>
      </w:r>
      <w:r w:rsidR="00E24B5A">
        <w:rPr>
          <w:sz w:val="20"/>
        </w:rPr>
        <w:t>tabulkách</w:t>
      </w:r>
      <w:r>
        <w:rPr>
          <w:sz w:val="20"/>
        </w:rPr>
        <w:t>.</w:t>
      </w:r>
    </w:p>
    <w:p w14:paraId="38AC37EA" w14:textId="77777777" w:rsidR="003C650E" w:rsidRDefault="003C650E" w:rsidP="0060133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1E9E3F9" w14:textId="77777777" w:rsidR="007D6EA3" w:rsidRPr="004135CF" w:rsidRDefault="006E04D4" w:rsidP="004135CF">
      <w:pPr>
        <w:pStyle w:val="Odstavecseseznamem"/>
        <w:numPr>
          <w:ilvl w:val="0"/>
          <w:numId w:val="32"/>
        </w:numPr>
        <w:rPr>
          <w:b/>
          <w:sz w:val="20"/>
        </w:rPr>
      </w:pPr>
      <w:r w:rsidRPr="004135CF">
        <w:rPr>
          <w:b/>
          <w:sz w:val="20"/>
        </w:rPr>
        <w:t xml:space="preserve"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č.101/1995 Sb., kterou se vydává Řád pro zdravotní a odbornou způsobilost osob při provozování dráhy a drážní dopravy, v platném znění. </w:t>
      </w:r>
    </w:p>
    <w:p w14:paraId="44DBAABD" w14:textId="77777777" w:rsidR="00B575E4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3A31E1FD" w14:textId="024C14B4" w:rsidR="007D6EA3" w:rsidRPr="00E00D50" w:rsidRDefault="006E04D4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7D6EA3">
        <w:rPr>
          <w:sz w:val="20"/>
        </w:rPr>
        <w:t>V případě „nadměrného znečištění“ předmětu úklidu je poskytovatel oprávněn vyúčtovat objednateli přirážku. Nadměrným znečištěním se rozumí znečištění způsobené krví, zvratk</w:t>
      </w:r>
      <w:r w:rsidR="00F36B63">
        <w:rPr>
          <w:sz w:val="20"/>
        </w:rPr>
        <w:t>y, výkaly, močí, vystříkání hasi</w:t>
      </w:r>
      <w:r w:rsidRPr="007D6EA3">
        <w:rPr>
          <w:sz w:val="20"/>
        </w:rPr>
        <w:t>cím přístrojem</w:t>
      </w:r>
      <w:r w:rsidR="00D953D7">
        <w:rPr>
          <w:sz w:val="20"/>
        </w:rPr>
        <w:t xml:space="preserve"> </w:t>
      </w:r>
      <w:r w:rsidR="00E95941">
        <w:rPr>
          <w:sz w:val="20"/>
        </w:rPr>
        <w:t>apod.</w:t>
      </w:r>
      <w:r w:rsidRPr="007D6EA3">
        <w:rPr>
          <w:sz w:val="20"/>
        </w:rPr>
        <w:t xml:space="preserve">  Výše přirážky za odstranění nadměr</w:t>
      </w:r>
      <w:r w:rsidR="00F36B63">
        <w:rPr>
          <w:sz w:val="20"/>
        </w:rPr>
        <w:t xml:space="preserve">ného znečištění </w:t>
      </w:r>
      <w:r w:rsidRPr="007D6EA3">
        <w:rPr>
          <w:sz w:val="20"/>
        </w:rPr>
        <w:t xml:space="preserve">činí </w:t>
      </w:r>
      <w:r w:rsidR="00736519">
        <w:rPr>
          <w:sz w:val="20"/>
        </w:rPr>
        <w:t>50</w:t>
      </w:r>
      <w:r w:rsidRPr="007D6EA3">
        <w:rPr>
          <w:sz w:val="20"/>
        </w:rPr>
        <w:t xml:space="preserve">% z jednotkové ceny mytí uvedené v bodě 1.1 této části ceníku. </w:t>
      </w:r>
      <w:r w:rsidRPr="00E00D50">
        <w:rPr>
          <w:sz w:val="20"/>
        </w:rPr>
        <w:t xml:space="preserve">Výše přirážky za odstranění ostatních </w:t>
      </w:r>
      <w:r w:rsidR="00E24B5A" w:rsidRPr="00E00D50">
        <w:rPr>
          <w:sz w:val="20"/>
        </w:rPr>
        <w:t xml:space="preserve">případů </w:t>
      </w:r>
      <w:r w:rsidRPr="00E00D50">
        <w:rPr>
          <w:sz w:val="20"/>
        </w:rPr>
        <w:t xml:space="preserve">nadměrného znečištění činí 5 % z jednotkové ceny mytí uvedené v bodě 1.1 této části ceníku. </w:t>
      </w:r>
    </w:p>
    <w:p w14:paraId="26B76BC5" w14:textId="77777777" w:rsidR="00B575E4" w:rsidRPr="007D6EA3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65AE3BA2" w14:textId="3BC2F43D" w:rsidR="007D6EA3" w:rsidRDefault="00F36B63" w:rsidP="004135CF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V případě znečištění sedadel může</w:t>
      </w:r>
      <w:r w:rsidR="006E04D4" w:rsidRPr="007D6EA3">
        <w:rPr>
          <w:sz w:val="20"/>
        </w:rPr>
        <w:t xml:space="preserve"> oprávněná osoba objednatele požadovat také „mimořádné vyčištění sedadel“. Mimořádným vyčištěním sedadla se rozumí mokré vyčištění způsobem uvede</w:t>
      </w:r>
      <w:r w:rsidR="00D953D7">
        <w:rPr>
          <w:sz w:val="20"/>
        </w:rPr>
        <w:t>ným v bodě 2.4 přílohy č.3</w:t>
      </w:r>
      <w:r w:rsidR="006E04D4" w:rsidRPr="007D6EA3">
        <w:rPr>
          <w:sz w:val="20"/>
        </w:rPr>
        <w:t>. Za mimořádné vyčištění sedadel je poskytovatel oprávněn účtovat objednateli přirážku odpovídající součinu příslušné jed</w:t>
      </w:r>
      <w:r w:rsidR="00D953D7">
        <w:rPr>
          <w:sz w:val="20"/>
        </w:rPr>
        <w:t xml:space="preserve">notkové ceny </w:t>
      </w:r>
      <w:r w:rsidR="00E95941">
        <w:rPr>
          <w:sz w:val="20"/>
        </w:rPr>
        <w:t>uvedené v</w:t>
      </w:r>
      <w:r w:rsidR="00D953D7">
        <w:rPr>
          <w:sz w:val="20"/>
        </w:rPr>
        <w:t xml:space="preserve"> bodě </w:t>
      </w:r>
      <w:proofErr w:type="gramStart"/>
      <w:r w:rsidR="00D953D7">
        <w:rPr>
          <w:sz w:val="20"/>
        </w:rPr>
        <w:t>2.4</w:t>
      </w:r>
      <w:r w:rsidR="006E04D4" w:rsidRPr="007D6EA3">
        <w:rPr>
          <w:sz w:val="20"/>
        </w:rPr>
        <w:t>. této</w:t>
      </w:r>
      <w:proofErr w:type="gramEnd"/>
      <w:r w:rsidR="006E04D4" w:rsidRPr="007D6EA3">
        <w:rPr>
          <w:sz w:val="20"/>
        </w:rPr>
        <w:t xml:space="preserve"> části ceníku a počtu takto vyčištěných sedadel.</w:t>
      </w:r>
    </w:p>
    <w:p w14:paraId="6832923C" w14:textId="77777777" w:rsidR="00B575E4" w:rsidRPr="007D6EA3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77210693" w14:textId="77777777" w:rsidR="007D6EA3" w:rsidRDefault="006E04D4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7D6EA3">
        <w:rPr>
          <w:sz w:val="20"/>
        </w:rPr>
        <w:t xml:space="preserve">Odstranění nadměrného znečištění, odstranění silného znečištění podlahy nebo mimořádné vyčištění sedadel musí být objednatelem vyžádáno </w:t>
      </w:r>
      <w:r w:rsidR="00715134" w:rsidRPr="007D6EA3">
        <w:rPr>
          <w:sz w:val="20"/>
        </w:rPr>
        <w:t>předem</w:t>
      </w:r>
      <w:r w:rsidRPr="007D6EA3">
        <w:rPr>
          <w:sz w:val="20"/>
        </w:rPr>
        <w:t>, nejp</w:t>
      </w:r>
      <w:r w:rsidR="00D953D7">
        <w:rPr>
          <w:sz w:val="20"/>
        </w:rPr>
        <w:t>ozději však při předání vozidla k</w:t>
      </w:r>
      <w:r w:rsidRPr="007D6EA3">
        <w:rPr>
          <w:sz w:val="20"/>
        </w:rPr>
        <w:t xml:space="preserve"> úk</w:t>
      </w:r>
      <w:r w:rsidR="00D953D7">
        <w:rPr>
          <w:sz w:val="20"/>
        </w:rPr>
        <w:t>lidu</w:t>
      </w:r>
      <w:r w:rsidRPr="007D6EA3">
        <w:rPr>
          <w:sz w:val="20"/>
        </w:rPr>
        <w:t xml:space="preserve"> a musí být zaznamenáno v Knize provedených prací.“</w:t>
      </w:r>
    </w:p>
    <w:p w14:paraId="49061C21" w14:textId="77777777" w:rsidR="00B575E4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0A71F908" w14:textId="33189FD1" w:rsidR="0019341A" w:rsidRDefault="004F3F24" w:rsidP="00E00D50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0C622E">
        <w:rPr>
          <w:sz w:val="20"/>
        </w:rPr>
        <w:t>Mytí vozidla musí být dokončeno na směně, na které bylo mytí započato</w:t>
      </w:r>
      <w:r w:rsidR="00E00D50">
        <w:rPr>
          <w:sz w:val="20"/>
        </w:rPr>
        <w:t>.</w:t>
      </w:r>
    </w:p>
    <w:p w14:paraId="516B4F9E" w14:textId="77777777" w:rsidR="000C622E" w:rsidRPr="00E00D50" w:rsidRDefault="000C622E" w:rsidP="000C622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1CDA4494" w14:textId="5F535A03" w:rsidR="0019341A" w:rsidRDefault="009E73F8" w:rsidP="004135CF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Na každé směně musí být přítomna zodpovědná osoba zhotovitele pro komunikaci se zástupci objednatele</w:t>
      </w:r>
      <w:r w:rsidR="00AF5310">
        <w:rPr>
          <w:sz w:val="20"/>
        </w:rPr>
        <w:t>.</w:t>
      </w:r>
    </w:p>
    <w:p w14:paraId="7C85B5FB" w14:textId="77777777" w:rsidR="00B32522" w:rsidRPr="00E00D50" w:rsidRDefault="00B32522" w:rsidP="00E00D50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30A364AE" w14:textId="77777777" w:rsidR="007E3C95" w:rsidRDefault="007E3C95" w:rsidP="003D5EC7">
      <w:pPr>
        <w:pStyle w:val="Odstavecseseznamem"/>
        <w:numPr>
          <w:ilvl w:val="0"/>
          <w:numId w:val="32"/>
        </w:numPr>
        <w:spacing w:after="0"/>
        <w:rPr>
          <w:sz w:val="20"/>
        </w:rPr>
      </w:pPr>
      <w:r>
        <w:rPr>
          <w:sz w:val="20"/>
        </w:rPr>
        <w:t>Zhotovitel obdrží od objednatele seznam vozidel s časem příjezdu a zavazuje se provést úklid dle bodu 1.</w:t>
      </w:r>
      <w:r w:rsidR="00D953D7">
        <w:rPr>
          <w:sz w:val="20"/>
        </w:rPr>
        <w:t>2</w:t>
      </w:r>
      <w:r>
        <w:rPr>
          <w:sz w:val="20"/>
        </w:rPr>
        <w:t xml:space="preserve">. do 90 minut od příjezdu vozidla za předpokladu, že vozidlo přijelo v době od </w:t>
      </w:r>
      <w:r w:rsidR="00D953D7">
        <w:rPr>
          <w:sz w:val="20"/>
        </w:rPr>
        <w:t>19</w:t>
      </w:r>
      <w:r>
        <w:rPr>
          <w:sz w:val="20"/>
        </w:rPr>
        <w:t xml:space="preserve">:00 do 3:00. Pro vozidla, která jsou již odstavena před začátkem směny, tj. </w:t>
      </w:r>
      <w:r w:rsidR="00B32522">
        <w:rPr>
          <w:sz w:val="20"/>
        </w:rPr>
        <w:t>19</w:t>
      </w:r>
      <w:r>
        <w:rPr>
          <w:sz w:val="20"/>
        </w:rPr>
        <w:t>:00 platí stejný časový limit 90 minut na provedení úklidu.</w:t>
      </w:r>
      <w:r w:rsidR="00452E93">
        <w:rPr>
          <w:sz w:val="20"/>
        </w:rPr>
        <w:t xml:space="preserve"> Vozidla přijíždějící po noční směně mezi 4:00 – 6:00 hod. ranní mu</w:t>
      </w:r>
      <w:r w:rsidR="003B00AE">
        <w:rPr>
          <w:sz w:val="20"/>
        </w:rPr>
        <w:t xml:space="preserve">sí být uklízená do 30 minut od </w:t>
      </w:r>
      <w:r w:rsidR="00DB0576">
        <w:rPr>
          <w:sz w:val="20"/>
        </w:rPr>
        <w:t xml:space="preserve">příjezdu vozidla </w:t>
      </w:r>
      <w:r w:rsidR="00452E93">
        <w:rPr>
          <w:sz w:val="20"/>
        </w:rPr>
        <w:t>nebo do dalšího výjezdu.</w:t>
      </w:r>
      <w:r w:rsidR="00D953D7">
        <w:rPr>
          <w:sz w:val="20"/>
        </w:rPr>
        <w:t xml:space="preserve"> </w:t>
      </w:r>
      <w:r w:rsidR="0050180A">
        <w:rPr>
          <w:sz w:val="20"/>
        </w:rPr>
        <w:t>V případě, že doba mezi příjezdem a výjezdem vozidla bude kratší, než 10 minut, nebude se úklid vyžadovat v plném rozsahu.</w:t>
      </w:r>
    </w:p>
    <w:p w14:paraId="075A42DA" w14:textId="77777777" w:rsidR="003D5EC7" w:rsidRPr="003D5EC7" w:rsidRDefault="003D5EC7" w:rsidP="003D5EC7">
      <w:pPr>
        <w:spacing w:after="0"/>
        <w:rPr>
          <w:sz w:val="20"/>
        </w:rPr>
      </w:pPr>
    </w:p>
    <w:p w14:paraId="2CC35E4B" w14:textId="12C5344F" w:rsidR="003D5EC7" w:rsidRDefault="003D5EC7" w:rsidP="003D5EC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 xml:space="preserve">Úklidy (mimo body 1.4, 4) předávat ke kontrole průběžně. Bez kontroly neopouštět pracoviště. </w:t>
      </w:r>
    </w:p>
    <w:p w14:paraId="5E052675" w14:textId="77777777" w:rsidR="003D5EC7" w:rsidRPr="003D5EC7" w:rsidRDefault="003D5EC7" w:rsidP="003D5EC7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61BC8858" w14:textId="4120A081" w:rsidR="00E95941" w:rsidRDefault="003D5EC7" w:rsidP="003D5EC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Celý úklid má být v rámci možností dokončen do 3:00, dále jen případné opravy, úpravy, reklamace a mimořádnosti. Vozy po mokrém mytí musí být do výjezdu suché.</w:t>
      </w:r>
    </w:p>
    <w:p w14:paraId="7063D62A" w14:textId="77777777" w:rsidR="009D3877" w:rsidRPr="00194E64" w:rsidRDefault="009D3877" w:rsidP="00194E6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01E78CF0" w14:textId="1BBA4544" w:rsidR="00E95941" w:rsidRDefault="003D5EC7" w:rsidP="009D3877">
      <w:pPr>
        <w:pStyle w:val="Odstavecseseznamem"/>
        <w:numPr>
          <w:ilvl w:val="0"/>
          <w:numId w:val="32"/>
        </w:numPr>
        <w:rPr>
          <w:sz w:val="20"/>
        </w:rPr>
      </w:pPr>
      <w:r w:rsidRPr="009D3877">
        <w:rPr>
          <w:sz w:val="20"/>
        </w:rPr>
        <w:t>Minimálně 30% vozů</w:t>
      </w:r>
      <w:r w:rsidR="009D3877" w:rsidRPr="009D3877">
        <w:rPr>
          <w:sz w:val="20"/>
        </w:rPr>
        <w:t xml:space="preserve"> na noční směně</w:t>
      </w:r>
      <w:r w:rsidRPr="009D3877">
        <w:rPr>
          <w:sz w:val="20"/>
        </w:rPr>
        <w:t xml:space="preserve"> musí být předáno do 1:00</w:t>
      </w:r>
      <w:r w:rsidR="009D3877" w:rsidRPr="009D3877">
        <w:rPr>
          <w:sz w:val="20"/>
        </w:rPr>
        <w:t xml:space="preserve"> hodin ke kontrole. </w:t>
      </w:r>
    </w:p>
    <w:p w14:paraId="6A30F65F" w14:textId="77777777" w:rsidR="00E9313A" w:rsidRPr="00194E64" w:rsidRDefault="00E9313A" w:rsidP="00194E6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73687C5E" w14:textId="77777777" w:rsidR="00E9313A" w:rsidRPr="009D3877" w:rsidRDefault="00E9313A" w:rsidP="009D387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V případě potřeby Objednavatele se může změnit místo úklidu mimo objekt vozovny.</w:t>
      </w:r>
    </w:p>
    <w:p w14:paraId="797155D2" w14:textId="77777777" w:rsidR="00E95941" w:rsidRDefault="00E95941" w:rsidP="00E00D50"/>
    <w:p w14:paraId="1FB80B85" w14:textId="77777777" w:rsidR="00096EC3" w:rsidRPr="00194E64" w:rsidRDefault="00096EC3" w:rsidP="00096EC3">
      <w:pPr>
        <w:spacing w:after="0"/>
        <w:ind w:left="426"/>
        <w:rPr>
          <w:color w:val="000000"/>
          <w:sz w:val="20"/>
        </w:rPr>
      </w:pPr>
      <w:r w:rsidRPr="00194E64">
        <w:rPr>
          <w:color w:val="000000"/>
          <w:sz w:val="20"/>
        </w:rPr>
        <w:t>Za objednatele:</w:t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  <w:t>Za poskytovatele:</w:t>
      </w:r>
    </w:p>
    <w:p w14:paraId="729EACEE" w14:textId="77777777" w:rsidR="00152BA5" w:rsidRPr="00194E64" w:rsidRDefault="00152BA5" w:rsidP="00096EC3">
      <w:pPr>
        <w:spacing w:after="0"/>
        <w:ind w:left="426"/>
        <w:rPr>
          <w:color w:val="000000"/>
          <w:sz w:val="20"/>
        </w:rPr>
      </w:pPr>
    </w:p>
    <w:p w14:paraId="4C5D0877" w14:textId="77777777" w:rsidR="00152BA5" w:rsidRPr="00194E64" w:rsidRDefault="00152BA5" w:rsidP="00096EC3">
      <w:pPr>
        <w:spacing w:after="0"/>
        <w:ind w:left="426"/>
        <w:rPr>
          <w:color w:val="000000"/>
          <w:sz w:val="20"/>
        </w:rPr>
      </w:pPr>
    </w:p>
    <w:p w14:paraId="281AAD8D" w14:textId="77777777" w:rsidR="00096EC3" w:rsidRPr="00194E64" w:rsidRDefault="00096EC3" w:rsidP="00096EC3">
      <w:pPr>
        <w:tabs>
          <w:tab w:val="left" w:pos="5580"/>
        </w:tabs>
        <w:spacing w:after="0"/>
        <w:ind w:left="426"/>
        <w:rPr>
          <w:sz w:val="20"/>
        </w:rPr>
      </w:pPr>
      <w:r w:rsidRPr="00194E64">
        <w:rPr>
          <w:sz w:val="20"/>
        </w:rPr>
        <w:t>V Ostravě dne ……...……...</w:t>
      </w:r>
      <w:r w:rsidRPr="00194E64">
        <w:rPr>
          <w:sz w:val="20"/>
        </w:rPr>
        <w:tab/>
      </w:r>
      <w:r w:rsidRPr="00194E64">
        <w:rPr>
          <w:sz w:val="20"/>
        </w:rPr>
        <w:tab/>
        <w:t>V</w:t>
      </w:r>
      <w:r w:rsidR="005470AC" w:rsidRPr="00194E64">
        <w:rPr>
          <w:sz w:val="20"/>
        </w:rPr>
        <w:t> Ostravě dne ………………..</w:t>
      </w:r>
    </w:p>
    <w:p w14:paraId="708E4517" w14:textId="53FFF15B" w:rsidR="00096EC3" w:rsidRDefault="00096EC3" w:rsidP="00194E64">
      <w:pPr>
        <w:tabs>
          <w:tab w:val="left" w:pos="5580"/>
        </w:tabs>
        <w:spacing w:after="0"/>
      </w:pPr>
    </w:p>
    <w:p w14:paraId="32E715E0" w14:textId="066EFB29" w:rsidR="003E6F67" w:rsidRPr="00194E64" w:rsidRDefault="005470AC" w:rsidP="00194E64">
      <w:pPr>
        <w:pStyle w:val="Zkladntext"/>
        <w:tabs>
          <w:tab w:val="left" w:pos="567"/>
        </w:tabs>
        <w:rPr>
          <w:sz w:val="20"/>
        </w:rPr>
      </w:pPr>
      <w:r>
        <w:rPr>
          <w:color w:val="000000"/>
        </w:rPr>
        <w:tab/>
      </w:r>
      <w:r w:rsidRPr="00194E64">
        <w:rPr>
          <w:color w:val="000000"/>
          <w:sz w:val="20"/>
        </w:rPr>
        <w:t>…………………………………</w:t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Pr="00194E64">
        <w:rPr>
          <w:color w:val="000000"/>
          <w:sz w:val="20"/>
        </w:rPr>
        <w:tab/>
      </w:r>
      <w:r w:rsidR="00E95941">
        <w:rPr>
          <w:color w:val="000000"/>
          <w:sz w:val="20"/>
        </w:rPr>
        <w:tab/>
      </w:r>
      <w:r w:rsidRPr="00194E64">
        <w:rPr>
          <w:color w:val="000000"/>
          <w:sz w:val="20"/>
        </w:rPr>
        <w:t>…………………………………</w:t>
      </w:r>
    </w:p>
    <w:sectPr w:rsidR="003E6F67" w:rsidRPr="00194E64" w:rsidSect="0028779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3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2B67B" w14:textId="77777777" w:rsidR="00B13198" w:rsidRDefault="00B13198" w:rsidP="00360830">
      <w:r>
        <w:separator/>
      </w:r>
    </w:p>
  </w:endnote>
  <w:endnote w:type="continuationSeparator" w:id="0">
    <w:p w14:paraId="4D99473C" w14:textId="77777777" w:rsidR="00B13198" w:rsidRDefault="00B131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52832" w14:textId="2824CB42" w:rsidR="00036EA0" w:rsidRDefault="000C281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36EA0" w:rsidRPr="00F539F2">
              <w:t xml:space="preserve">strana </w:t>
            </w:r>
            <w:r w:rsidR="00036EA0">
              <w:fldChar w:fldCharType="begin"/>
            </w:r>
            <w:r w:rsidR="00036EA0">
              <w:instrText>PAGE</w:instrText>
            </w:r>
            <w:r w:rsidR="00036EA0">
              <w:fldChar w:fldCharType="separate"/>
            </w:r>
            <w:r>
              <w:rPr>
                <w:noProof/>
              </w:rPr>
              <w:t>2</w:t>
            </w:r>
            <w:r w:rsidR="00036EA0">
              <w:rPr>
                <w:noProof/>
              </w:rPr>
              <w:fldChar w:fldCharType="end"/>
            </w:r>
            <w:r w:rsidR="00036EA0" w:rsidRPr="00F539F2">
              <w:t>/</w:t>
            </w:r>
            <w:r w:rsidR="00036EA0">
              <w:fldChar w:fldCharType="begin"/>
            </w:r>
            <w:r w:rsidR="00036EA0">
              <w:instrText>NUMPAGES</w:instrText>
            </w:r>
            <w:r w:rsidR="00036EA0">
              <w:fldChar w:fldCharType="separate"/>
            </w:r>
            <w:r>
              <w:rPr>
                <w:noProof/>
              </w:rPr>
              <w:t>7</w:t>
            </w:r>
            <w:r w:rsidR="00036EA0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C35B8" w14:textId="39DF420D" w:rsidR="00036EA0" w:rsidRDefault="000C281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036EA0" w:rsidRPr="001526C2">
              <w:t xml:space="preserve">strana </w:t>
            </w:r>
            <w:r w:rsidR="00036EA0">
              <w:fldChar w:fldCharType="begin"/>
            </w:r>
            <w:r w:rsidR="00036EA0">
              <w:instrText>PAGE</w:instrText>
            </w:r>
            <w:r w:rsidR="00036EA0">
              <w:fldChar w:fldCharType="separate"/>
            </w:r>
            <w:r>
              <w:rPr>
                <w:noProof/>
              </w:rPr>
              <w:t>1</w:t>
            </w:r>
            <w:r w:rsidR="00036EA0">
              <w:rPr>
                <w:noProof/>
              </w:rPr>
              <w:fldChar w:fldCharType="end"/>
            </w:r>
            <w:r w:rsidR="00036EA0" w:rsidRPr="001526C2">
              <w:t>/</w:t>
            </w:r>
            <w:r w:rsidR="00036EA0">
              <w:fldChar w:fldCharType="begin"/>
            </w:r>
            <w:r w:rsidR="00036EA0">
              <w:instrText>NUMPAGES</w:instrText>
            </w:r>
            <w:r w:rsidR="00036EA0">
              <w:fldChar w:fldCharType="separate"/>
            </w:r>
            <w:r>
              <w:rPr>
                <w:noProof/>
              </w:rPr>
              <w:t>7</w:t>
            </w:r>
            <w:r w:rsidR="00036EA0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CCB0A" w14:textId="77777777" w:rsidR="00B13198" w:rsidRDefault="00B13198" w:rsidP="00360830">
      <w:r>
        <w:separator/>
      </w:r>
    </w:p>
  </w:footnote>
  <w:footnote w:type="continuationSeparator" w:id="0">
    <w:p w14:paraId="23FA876B" w14:textId="77777777" w:rsidR="00B13198" w:rsidRDefault="00B131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BD106" w14:textId="77777777" w:rsidR="00036EA0" w:rsidRPr="0087779A" w:rsidRDefault="00036EA0" w:rsidP="00846A13">
    <w:pPr>
      <w:pStyle w:val="Zhlav"/>
      <w:spacing w:after="0"/>
      <w:jc w:val="left"/>
      <w:rPr>
        <w:sz w:val="24"/>
        <w:szCs w:val="24"/>
      </w:rPr>
    </w:pPr>
  </w:p>
  <w:p w14:paraId="5D3EBDE0" w14:textId="77777777" w:rsidR="00036EA0" w:rsidRDefault="00036EA0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6C1FB6C" wp14:editId="6AD7496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9DCE0" w14:textId="77777777" w:rsidR="00036EA0" w:rsidRDefault="00036EA0">
    <w:pPr>
      <w:pStyle w:val="Zhlav"/>
    </w:pPr>
    <w:r w:rsidRPr="00287795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02704B3" wp14:editId="53EC279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6425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BB7C74" w14:textId="77777777" w:rsidR="00036EA0" w:rsidRPr="00CF7595" w:rsidRDefault="00036EA0" w:rsidP="00FB01AD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7F32EC"/>
    <w:multiLevelType w:val="multilevel"/>
    <w:tmpl w:val="6838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8B9438C"/>
    <w:multiLevelType w:val="multilevel"/>
    <w:tmpl w:val="382442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4E2371"/>
    <w:multiLevelType w:val="multilevel"/>
    <w:tmpl w:val="9D78A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6590CD9"/>
    <w:multiLevelType w:val="multilevel"/>
    <w:tmpl w:val="58344302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1" w15:restartNumberingAfterBreak="0">
    <w:nsid w:val="1CB32D74"/>
    <w:multiLevelType w:val="multilevel"/>
    <w:tmpl w:val="58344302"/>
    <w:numStyleLink w:val="Styl1"/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BC6AB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F3919"/>
    <w:multiLevelType w:val="multilevel"/>
    <w:tmpl w:val="7A9C3A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48F3837"/>
    <w:multiLevelType w:val="multilevel"/>
    <w:tmpl w:val="89B6B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5CE0DB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80C2089"/>
    <w:multiLevelType w:val="hybridMultilevel"/>
    <w:tmpl w:val="38E294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21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5148C1"/>
    <w:multiLevelType w:val="multilevel"/>
    <w:tmpl w:val="58344302"/>
    <w:numStyleLink w:val="Styl1"/>
  </w:abstractNum>
  <w:abstractNum w:abstractNumId="23" w15:restartNumberingAfterBreak="0">
    <w:nsid w:val="33336290"/>
    <w:multiLevelType w:val="multilevel"/>
    <w:tmpl w:val="88825710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2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3E618F"/>
    <w:multiLevelType w:val="multilevel"/>
    <w:tmpl w:val="58344302"/>
    <w:lvl w:ilvl="0">
      <w:start w:val="1"/>
      <w:numFmt w:val="decimal"/>
      <w:lvlText w:val="%1."/>
      <w:lvlJc w:val="left"/>
      <w:pPr>
        <w:ind w:left="936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936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900"/>
        </w:tabs>
        <w:ind w:left="936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936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36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36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36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60"/>
        </w:tabs>
        <w:ind w:left="936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36" w:hanging="794"/>
      </w:pPr>
      <w:rPr>
        <w:rFonts w:hint="default"/>
      </w:rPr>
    </w:lvl>
  </w:abstractNum>
  <w:abstractNum w:abstractNumId="26" w15:restartNumberingAfterBreak="0">
    <w:nsid w:val="3E894DC6"/>
    <w:multiLevelType w:val="multilevel"/>
    <w:tmpl w:val="CDCC93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32A6E99"/>
    <w:multiLevelType w:val="hybridMultilevel"/>
    <w:tmpl w:val="6984451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C44E7"/>
    <w:multiLevelType w:val="multilevel"/>
    <w:tmpl w:val="4A701D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29" w15:restartNumberingAfterBreak="0">
    <w:nsid w:val="463B09F0"/>
    <w:multiLevelType w:val="hybridMultilevel"/>
    <w:tmpl w:val="03AA07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FE0581"/>
    <w:multiLevelType w:val="multilevel"/>
    <w:tmpl w:val="8C3086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A48608E"/>
    <w:multiLevelType w:val="hybridMultilevel"/>
    <w:tmpl w:val="E424F50C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8F35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4735EE"/>
    <w:multiLevelType w:val="hybridMultilevel"/>
    <w:tmpl w:val="7B7CDC48"/>
    <w:lvl w:ilvl="0" w:tplc="25D47F3A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6" w15:restartNumberingAfterBreak="0">
    <w:nsid w:val="5B07668E"/>
    <w:multiLevelType w:val="multilevel"/>
    <w:tmpl w:val="58344302"/>
    <w:numStyleLink w:val="Styl1"/>
  </w:abstractNum>
  <w:abstractNum w:abstractNumId="37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AE076F"/>
    <w:multiLevelType w:val="multilevel"/>
    <w:tmpl w:val="58344302"/>
    <w:numStyleLink w:val="Styl1"/>
  </w:abstractNum>
  <w:abstractNum w:abstractNumId="39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C132CF4"/>
    <w:multiLevelType w:val="hybridMultilevel"/>
    <w:tmpl w:val="86F4D766"/>
    <w:lvl w:ilvl="0" w:tplc="8460DEC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1"/>
  </w:num>
  <w:num w:numId="3">
    <w:abstractNumId w:val="21"/>
  </w:num>
  <w:num w:numId="4">
    <w:abstractNumId w:val="1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9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32"/>
  </w:num>
  <w:num w:numId="14">
    <w:abstractNumId w:val="24"/>
  </w:num>
  <w:num w:numId="15">
    <w:abstractNumId w:val="9"/>
  </w:num>
  <w:num w:numId="16">
    <w:abstractNumId w:val="37"/>
  </w:num>
  <w:num w:numId="17">
    <w:abstractNumId w:val="40"/>
  </w:num>
  <w:num w:numId="18">
    <w:abstractNumId w:val="39"/>
  </w:num>
  <w:num w:numId="19">
    <w:abstractNumId w:val="8"/>
  </w:num>
  <w:num w:numId="20">
    <w:abstractNumId w:val="42"/>
  </w:num>
  <w:num w:numId="21">
    <w:abstractNumId w:val="20"/>
  </w:num>
  <w:num w:numId="22">
    <w:abstractNumId w:val="36"/>
  </w:num>
  <w:num w:numId="23">
    <w:abstractNumId w:val="13"/>
  </w:num>
  <w:num w:numId="24">
    <w:abstractNumId w:val="38"/>
  </w:num>
  <w:num w:numId="25">
    <w:abstractNumId w:val="33"/>
  </w:num>
  <w:num w:numId="26">
    <w:abstractNumId w:val="17"/>
  </w:num>
  <w:num w:numId="27">
    <w:abstractNumId w:val="22"/>
  </w:num>
  <w:num w:numId="28">
    <w:abstractNumId w:val="11"/>
  </w:num>
  <w:num w:numId="29">
    <w:abstractNumId w:val="14"/>
  </w:num>
  <w:num w:numId="30">
    <w:abstractNumId w:val="14"/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31"/>
  </w:num>
  <w:num w:numId="45">
    <w:abstractNumId w:val="14"/>
  </w:num>
  <w:num w:numId="46">
    <w:abstractNumId w:val="35"/>
  </w:num>
  <w:num w:numId="47">
    <w:abstractNumId w:val="18"/>
  </w:num>
  <w:num w:numId="48">
    <w:abstractNumId w:val="25"/>
  </w:num>
  <w:num w:numId="49">
    <w:abstractNumId w:val="10"/>
  </w:num>
  <w:num w:numId="50">
    <w:abstractNumId w:val="23"/>
  </w:num>
  <w:num w:numId="51">
    <w:abstractNumId w:val="15"/>
  </w:num>
  <w:num w:numId="52">
    <w:abstractNumId w:val="7"/>
  </w:num>
  <w:num w:numId="53">
    <w:abstractNumId w:val="26"/>
  </w:num>
  <w:num w:numId="54">
    <w:abstractNumId w:val="5"/>
  </w:num>
  <w:num w:numId="55">
    <w:abstractNumId w:val="6"/>
  </w:num>
  <w:num w:numId="56">
    <w:abstractNumId w:val="28"/>
  </w:num>
  <w:num w:numId="57">
    <w:abstractNumId w:val="30"/>
  </w:num>
  <w:num w:numId="58">
    <w:abstractNumId w:val="16"/>
  </w:num>
  <w:num w:numId="59">
    <w:abstractNumId w:val="14"/>
  </w:num>
  <w:num w:numId="60">
    <w:abstractNumId w:val="14"/>
  </w:num>
  <w:num w:numId="61">
    <w:abstractNumId w:val="14"/>
  </w:num>
  <w:num w:numId="62">
    <w:abstractNumId w:val="14"/>
  </w:num>
  <w:num w:numId="63">
    <w:abstractNumId w:val="14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bačíková Magda">
    <w15:presenceInfo w15:providerId="AD" w15:userId="S-1-5-21-1688287415-1860907588-483988704-1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3BB"/>
    <w:rsid w:val="000032E6"/>
    <w:rsid w:val="000077E8"/>
    <w:rsid w:val="0000791F"/>
    <w:rsid w:val="00007F68"/>
    <w:rsid w:val="00012348"/>
    <w:rsid w:val="0001556F"/>
    <w:rsid w:val="0001605D"/>
    <w:rsid w:val="00020CCD"/>
    <w:rsid w:val="00025F1D"/>
    <w:rsid w:val="00032C06"/>
    <w:rsid w:val="000350C0"/>
    <w:rsid w:val="00036EA0"/>
    <w:rsid w:val="00040934"/>
    <w:rsid w:val="0004236F"/>
    <w:rsid w:val="000463C5"/>
    <w:rsid w:val="00052423"/>
    <w:rsid w:val="000524A1"/>
    <w:rsid w:val="00052B00"/>
    <w:rsid w:val="00054738"/>
    <w:rsid w:val="000548E6"/>
    <w:rsid w:val="00057BE6"/>
    <w:rsid w:val="00067652"/>
    <w:rsid w:val="0007345D"/>
    <w:rsid w:val="000744F6"/>
    <w:rsid w:val="000804FF"/>
    <w:rsid w:val="00080760"/>
    <w:rsid w:val="00084449"/>
    <w:rsid w:val="00084696"/>
    <w:rsid w:val="00086339"/>
    <w:rsid w:val="00090D11"/>
    <w:rsid w:val="00094797"/>
    <w:rsid w:val="00096EC3"/>
    <w:rsid w:val="000A59BF"/>
    <w:rsid w:val="000A71F4"/>
    <w:rsid w:val="000B3128"/>
    <w:rsid w:val="000B3F64"/>
    <w:rsid w:val="000B56FB"/>
    <w:rsid w:val="000B6BE2"/>
    <w:rsid w:val="000C281E"/>
    <w:rsid w:val="000C4E61"/>
    <w:rsid w:val="000C5474"/>
    <w:rsid w:val="000C5B9D"/>
    <w:rsid w:val="000C622E"/>
    <w:rsid w:val="000C66D5"/>
    <w:rsid w:val="000C7F17"/>
    <w:rsid w:val="000D083E"/>
    <w:rsid w:val="000D08A2"/>
    <w:rsid w:val="000D25B9"/>
    <w:rsid w:val="000D571C"/>
    <w:rsid w:val="000D6843"/>
    <w:rsid w:val="000E17C0"/>
    <w:rsid w:val="00105A64"/>
    <w:rsid w:val="00107AC8"/>
    <w:rsid w:val="00110139"/>
    <w:rsid w:val="001108CE"/>
    <w:rsid w:val="0011797D"/>
    <w:rsid w:val="0012286B"/>
    <w:rsid w:val="00127AA1"/>
    <w:rsid w:val="00133623"/>
    <w:rsid w:val="00135F88"/>
    <w:rsid w:val="00145A19"/>
    <w:rsid w:val="00145DB1"/>
    <w:rsid w:val="00150D1D"/>
    <w:rsid w:val="001526C2"/>
    <w:rsid w:val="00152BA5"/>
    <w:rsid w:val="00160281"/>
    <w:rsid w:val="00163A4E"/>
    <w:rsid w:val="0017523A"/>
    <w:rsid w:val="00175270"/>
    <w:rsid w:val="0017586D"/>
    <w:rsid w:val="00181A78"/>
    <w:rsid w:val="00184759"/>
    <w:rsid w:val="001860BB"/>
    <w:rsid w:val="001876B2"/>
    <w:rsid w:val="0019341A"/>
    <w:rsid w:val="001935CF"/>
    <w:rsid w:val="00193AB2"/>
    <w:rsid w:val="00194E64"/>
    <w:rsid w:val="001A36D6"/>
    <w:rsid w:val="001A45E7"/>
    <w:rsid w:val="001B35A8"/>
    <w:rsid w:val="001B3CDB"/>
    <w:rsid w:val="001C2D0E"/>
    <w:rsid w:val="001C2D8F"/>
    <w:rsid w:val="001C6FFD"/>
    <w:rsid w:val="001D0FDB"/>
    <w:rsid w:val="001E4DD0"/>
    <w:rsid w:val="001E55AA"/>
    <w:rsid w:val="001E7B43"/>
    <w:rsid w:val="001F4F7D"/>
    <w:rsid w:val="001F7606"/>
    <w:rsid w:val="00215CD0"/>
    <w:rsid w:val="00220C0C"/>
    <w:rsid w:val="00224907"/>
    <w:rsid w:val="0022495B"/>
    <w:rsid w:val="00230E86"/>
    <w:rsid w:val="00232D7D"/>
    <w:rsid w:val="0024760A"/>
    <w:rsid w:val="00252D00"/>
    <w:rsid w:val="0026035F"/>
    <w:rsid w:val="00262270"/>
    <w:rsid w:val="00271EB9"/>
    <w:rsid w:val="0027529D"/>
    <w:rsid w:val="00276D8B"/>
    <w:rsid w:val="0027709D"/>
    <w:rsid w:val="00287795"/>
    <w:rsid w:val="0029090E"/>
    <w:rsid w:val="00294475"/>
    <w:rsid w:val="00294DA1"/>
    <w:rsid w:val="0029663E"/>
    <w:rsid w:val="002A21F7"/>
    <w:rsid w:val="002A5018"/>
    <w:rsid w:val="002A734C"/>
    <w:rsid w:val="002B13AF"/>
    <w:rsid w:val="002B2000"/>
    <w:rsid w:val="002B2D4D"/>
    <w:rsid w:val="002B73A0"/>
    <w:rsid w:val="002C08F2"/>
    <w:rsid w:val="002C0B1A"/>
    <w:rsid w:val="002C0CE3"/>
    <w:rsid w:val="002C3DE4"/>
    <w:rsid w:val="002C7EE1"/>
    <w:rsid w:val="002E40A5"/>
    <w:rsid w:val="002F3690"/>
    <w:rsid w:val="003006D2"/>
    <w:rsid w:val="003008B5"/>
    <w:rsid w:val="00306530"/>
    <w:rsid w:val="00306F0F"/>
    <w:rsid w:val="003078A2"/>
    <w:rsid w:val="00312D45"/>
    <w:rsid w:val="00320E3D"/>
    <w:rsid w:val="003243C8"/>
    <w:rsid w:val="00324A0A"/>
    <w:rsid w:val="0032580D"/>
    <w:rsid w:val="0033216C"/>
    <w:rsid w:val="00332A15"/>
    <w:rsid w:val="003429A1"/>
    <w:rsid w:val="00344D53"/>
    <w:rsid w:val="00345574"/>
    <w:rsid w:val="00356DCC"/>
    <w:rsid w:val="00360830"/>
    <w:rsid w:val="00362792"/>
    <w:rsid w:val="00362826"/>
    <w:rsid w:val="003738A9"/>
    <w:rsid w:val="00377433"/>
    <w:rsid w:val="0038777F"/>
    <w:rsid w:val="003A55D2"/>
    <w:rsid w:val="003B00AE"/>
    <w:rsid w:val="003B22D4"/>
    <w:rsid w:val="003B449B"/>
    <w:rsid w:val="003B5996"/>
    <w:rsid w:val="003B5BD5"/>
    <w:rsid w:val="003B74C1"/>
    <w:rsid w:val="003C0EB6"/>
    <w:rsid w:val="003C55AE"/>
    <w:rsid w:val="003C650E"/>
    <w:rsid w:val="003D02B6"/>
    <w:rsid w:val="003D4A0F"/>
    <w:rsid w:val="003D5EC7"/>
    <w:rsid w:val="003D7F33"/>
    <w:rsid w:val="003E6E73"/>
    <w:rsid w:val="003E6F67"/>
    <w:rsid w:val="003F2FA4"/>
    <w:rsid w:val="003F530B"/>
    <w:rsid w:val="00402348"/>
    <w:rsid w:val="00411AE0"/>
    <w:rsid w:val="004135CF"/>
    <w:rsid w:val="00417083"/>
    <w:rsid w:val="00443DAC"/>
    <w:rsid w:val="00444FBC"/>
    <w:rsid w:val="00446361"/>
    <w:rsid w:val="00450110"/>
    <w:rsid w:val="00450339"/>
    <w:rsid w:val="00450A1A"/>
    <w:rsid w:val="00452E93"/>
    <w:rsid w:val="0045550E"/>
    <w:rsid w:val="00457AC6"/>
    <w:rsid w:val="004610A1"/>
    <w:rsid w:val="004661F2"/>
    <w:rsid w:val="0048600A"/>
    <w:rsid w:val="004918FB"/>
    <w:rsid w:val="004953EC"/>
    <w:rsid w:val="00496CB6"/>
    <w:rsid w:val="00497284"/>
    <w:rsid w:val="004A1318"/>
    <w:rsid w:val="004A1C46"/>
    <w:rsid w:val="004A478E"/>
    <w:rsid w:val="004A74C6"/>
    <w:rsid w:val="004A768F"/>
    <w:rsid w:val="004B27A4"/>
    <w:rsid w:val="004B2C8D"/>
    <w:rsid w:val="004B2DDF"/>
    <w:rsid w:val="004B5495"/>
    <w:rsid w:val="004B5829"/>
    <w:rsid w:val="004C0847"/>
    <w:rsid w:val="004D0094"/>
    <w:rsid w:val="004E24FA"/>
    <w:rsid w:val="004E4CCD"/>
    <w:rsid w:val="004E694D"/>
    <w:rsid w:val="004F3F24"/>
    <w:rsid w:val="004F5F64"/>
    <w:rsid w:val="0050180A"/>
    <w:rsid w:val="00507B6D"/>
    <w:rsid w:val="00511AEC"/>
    <w:rsid w:val="005126DC"/>
    <w:rsid w:val="0051285C"/>
    <w:rsid w:val="00521CF5"/>
    <w:rsid w:val="005306E0"/>
    <w:rsid w:val="00531695"/>
    <w:rsid w:val="00536DDE"/>
    <w:rsid w:val="00540F4D"/>
    <w:rsid w:val="005429C7"/>
    <w:rsid w:val="005470AC"/>
    <w:rsid w:val="00554D1C"/>
    <w:rsid w:val="00555AAB"/>
    <w:rsid w:val="00556F49"/>
    <w:rsid w:val="005638BE"/>
    <w:rsid w:val="0056468A"/>
    <w:rsid w:val="005653A6"/>
    <w:rsid w:val="00570E3F"/>
    <w:rsid w:val="00572929"/>
    <w:rsid w:val="005738FC"/>
    <w:rsid w:val="00575934"/>
    <w:rsid w:val="0059580B"/>
    <w:rsid w:val="005A1B37"/>
    <w:rsid w:val="005A4B96"/>
    <w:rsid w:val="005A5FEA"/>
    <w:rsid w:val="005B1387"/>
    <w:rsid w:val="005B4A80"/>
    <w:rsid w:val="005C57D7"/>
    <w:rsid w:val="005C7F0A"/>
    <w:rsid w:val="005D0A64"/>
    <w:rsid w:val="005D2896"/>
    <w:rsid w:val="005D316A"/>
    <w:rsid w:val="005D5A7D"/>
    <w:rsid w:val="005E603A"/>
    <w:rsid w:val="005F69D7"/>
    <w:rsid w:val="005F709A"/>
    <w:rsid w:val="00601219"/>
    <w:rsid w:val="0060133E"/>
    <w:rsid w:val="00601BFB"/>
    <w:rsid w:val="00603EB4"/>
    <w:rsid w:val="006124E8"/>
    <w:rsid w:val="00613A47"/>
    <w:rsid w:val="00613EEA"/>
    <w:rsid w:val="00614136"/>
    <w:rsid w:val="00615EC1"/>
    <w:rsid w:val="00616CA2"/>
    <w:rsid w:val="006207E2"/>
    <w:rsid w:val="006211D5"/>
    <w:rsid w:val="00630910"/>
    <w:rsid w:val="00631436"/>
    <w:rsid w:val="00644EA3"/>
    <w:rsid w:val="00646573"/>
    <w:rsid w:val="00647804"/>
    <w:rsid w:val="006557A5"/>
    <w:rsid w:val="0065709A"/>
    <w:rsid w:val="006732BA"/>
    <w:rsid w:val="0068199D"/>
    <w:rsid w:val="00681B50"/>
    <w:rsid w:val="00683F7D"/>
    <w:rsid w:val="00685164"/>
    <w:rsid w:val="00693C9C"/>
    <w:rsid w:val="00695E4E"/>
    <w:rsid w:val="006B00EB"/>
    <w:rsid w:val="006B0B98"/>
    <w:rsid w:val="006B5AAC"/>
    <w:rsid w:val="006B66C2"/>
    <w:rsid w:val="006C0035"/>
    <w:rsid w:val="006C2BCD"/>
    <w:rsid w:val="006C76C7"/>
    <w:rsid w:val="006D23F9"/>
    <w:rsid w:val="006D6368"/>
    <w:rsid w:val="006E04D4"/>
    <w:rsid w:val="006E4335"/>
    <w:rsid w:val="006F0F6A"/>
    <w:rsid w:val="006F23D6"/>
    <w:rsid w:val="006F3EEC"/>
    <w:rsid w:val="006F68A6"/>
    <w:rsid w:val="00711F34"/>
    <w:rsid w:val="00715134"/>
    <w:rsid w:val="0071741A"/>
    <w:rsid w:val="00721541"/>
    <w:rsid w:val="0072452B"/>
    <w:rsid w:val="00732C64"/>
    <w:rsid w:val="00736519"/>
    <w:rsid w:val="007417BF"/>
    <w:rsid w:val="00742C88"/>
    <w:rsid w:val="00750BA0"/>
    <w:rsid w:val="00760A2D"/>
    <w:rsid w:val="00770DD3"/>
    <w:rsid w:val="00775F18"/>
    <w:rsid w:val="00782CCA"/>
    <w:rsid w:val="00782EB3"/>
    <w:rsid w:val="00786A4E"/>
    <w:rsid w:val="0079367A"/>
    <w:rsid w:val="0079712A"/>
    <w:rsid w:val="007A4A68"/>
    <w:rsid w:val="007B131A"/>
    <w:rsid w:val="007B3027"/>
    <w:rsid w:val="007B62FF"/>
    <w:rsid w:val="007B7EB1"/>
    <w:rsid w:val="007C1181"/>
    <w:rsid w:val="007C45CE"/>
    <w:rsid w:val="007C5A7C"/>
    <w:rsid w:val="007C62CE"/>
    <w:rsid w:val="007C7072"/>
    <w:rsid w:val="007D0AC0"/>
    <w:rsid w:val="007D2F14"/>
    <w:rsid w:val="007D5641"/>
    <w:rsid w:val="007D6EA3"/>
    <w:rsid w:val="007E3C95"/>
    <w:rsid w:val="007E6B60"/>
    <w:rsid w:val="007E7DC1"/>
    <w:rsid w:val="007F6668"/>
    <w:rsid w:val="00802B34"/>
    <w:rsid w:val="00807832"/>
    <w:rsid w:val="00811B71"/>
    <w:rsid w:val="00814C8C"/>
    <w:rsid w:val="008205C6"/>
    <w:rsid w:val="008212C0"/>
    <w:rsid w:val="00832218"/>
    <w:rsid w:val="00834987"/>
    <w:rsid w:val="00835590"/>
    <w:rsid w:val="00837A5E"/>
    <w:rsid w:val="00845D37"/>
    <w:rsid w:val="00845F64"/>
    <w:rsid w:val="00846A13"/>
    <w:rsid w:val="00851A87"/>
    <w:rsid w:val="00864BD1"/>
    <w:rsid w:val="00870D7E"/>
    <w:rsid w:val="00871E0A"/>
    <w:rsid w:val="00876650"/>
    <w:rsid w:val="0087779A"/>
    <w:rsid w:val="008802D9"/>
    <w:rsid w:val="008806F4"/>
    <w:rsid w:val="00882DC3"/>
    <w:rsid w:val="0088349A"/>
    <w:rsid w:val="008848EC"/>
    <w:rsid w:val="00884C19"/>
    <w:rsid w:val="008857A1"/>
    <w:rsid w:val="00893506"/>
    <w:rsid w:val="008976AF"/>
    <w:rsid w:val="008A0C51"/>
    <w:rsid w:val="008A791C"/>
    <w:rsid w:val="008B1CD5"/>
    <w:rsid w:val="008B2BEF"/>
    <w:rsid w:val="008B39BE"/>
    <w:rsid w:val="008B7411"/>
    <w:rsid w:val="008C16DD"/>
    <w:rsid w:val="008E27E5"/>
    <w:rsid w:val="008E3043"/>
    <w:rsid w:val="008E3CDA"/>
    <w:rsid w:val="008E7A92"/>
    <w:rsid w:val="008F0855"/>
    <w:rsid w:val="008F36CF"/>
    <w:rsid w:val="008F6713"/>
    <w:rsid w:val="00902C40"/>
    <w:rsid w:val="00907F80"/>
    <w:rsid w:val="009138F9"/>
    <w:rsid w:val="00915AD9"/>
    <w:rsid w:val="009163F5"/>
    <w:rsid w:val="00917A19"/>
    <w:rsid w:val="00932BB7"/>
    <w:rsid w:val="00940F45"/>
    <w:rsid w:val="009417A4"/>
    <w:rsid w:val="00950E49"/>
    <w:rsid w:val="00962141"/>
    <w:rsid w:val="009638B2"/>
    <w:rsid w:val="00965695"/>
    <w:rsid w:val="00966664"/>
    <w:rsid w:val="009761CF"/>
    <w:rsid w:val="0098101F"/>
    <w:rsid w:val="00983D7A"/>
    <w:rsid w:val="00987510"/>
    <w:rsid w:val="009953A3"/>
    <w:rsid w:val="009975D0"/>
    <w:rsid w:val="009A0604"/>
    <w:rsid w:val="009A1B1A"/>
    <w:rsid w:val="009B33B9"/>
    <w:rsid w:val="009B3B94"/>
    <w:rsid w:val="009B7CF2"/>
    <w:rsid w:val="009C52CC"/>
    <w:rsid w:val="009D095C"/>
    <w:rsid w:val="009D3877"/>
    <w:rsid w:val="009D47D8"/>
    <w:rsid w:val="009D7020"/>
    <w:rsid w:val="009E73F8"/>
    <w:rsid w:val="009F31E3"/>
    <w:rsid w:val="009F49AE"/>
    <w:rsid w:val="009F6ED3"/>
    <w:rsid w:val="009F7F46"/>
    <w:rsid w:val="00A01B0A"/>
    <w:rsid w:val="00A042D1"/>
    <w:rsid w:val="00A07672"/>
    <w:rsid w:val="00A10F10"/>
    <w:rsid w:val="00A178E1"/>
    <w:rsid w:val="00A20722"/>
    <w:rsid w:val="00A21D73"/>
    <w:rsid w:val="00A22122"/>
    <w:rsid w:val="00A24F34"/>
    <w:rsid w:val="00A32435"/>
    <w:rsid w:val="00A36640"/>
    <w:rsid w:val="00A4053B"/>
    <w:rsid w:val="00A45169"/>
    <w:rsid w:val="00A46A56"/>
    <w:rsid w:val="00A47902"/>
    <w:rsid w:val="00A509E4"/>
    <w:rsid w:val="00A51175"/>
    <w:rsid w:val="00A55AD2"/>
    <w:rsid w:val="00A66366"/>
    <w:rsid w:val="00A713E9"/>
    <w:rsid w:val="00A74C13"/>
    <w:rsid w:val="00A74E9F"/>
    <w:rsid w:val="00A756D3"/>
    <w:rsid w:val="00A7730E"/>
    <w:rsid w:val="00A82817"/>
    <w:rsid w:val="00A85782"/>
    <w:rsid w:val="00A8744E"/>
    <w:rsid w:val="00AA23D1"/>
    <w:rsid w:val="00AA6ACD"/>
    <w:rsid w:val="00AB1A8B"/>
    <w:rsid w:val="00AB7D4B"/>
    <w:rsid w:val="00AC6D3B"/>
    <w:rsid w:val="00AD0597"/>
    <w:rsid w:val="00AD4108"/>
    <w:rsid w:val="00AD5E21"/>
    <w:rsid w:val="00AE4C32"/>
    <w:rsid w:val="00AE53A2"/>
    <w:rsid w:val="00AF2968"/>
    <w:rsid w:val="00AF3ACD"/>
    <w:rsid w:val="00AF5310"/>
    <w:rsid w:val="00B045CC"/>
    <w:rsid w:val="00B12706"/>
    <w:rsid w:val="00B13198"/>
    <w:rsid w:val="00B15006"/>
    <w:rsid w:val="00B1670C"/>
    <w:rsid w:val="00B168E4"/>
    <w:rsid w:val="00B22284"/>
    <w:rsid w:val="00B26144"/>
    <w:rsid w:val="00B31897"/>
    <w:rsid w:val="00B32522"/>
    <w:rsid w:val="00B35446"/>
    <w:rsid w:val="00B35934"/>
    <w:rsid w:val="00B4121E"/>
    <w:rsid w:val="00B42456"/>
    <w:rsid w:val="00B575E4"/>
    <w:rsid w:val="00B63507"/>
    <w:rsid w:val="00B65C1A"/>
    <w:rsid w:val="00B7067A"/>
    <w:rsid w:val="00BA26BC"/>
    <w:rsid w:val="00BA38BD"/>
    <w:rsid w:val="00BB1ED4"/>
    <w:rsid w:val="00BC1F64"/>
    <w:rsid w:val="00BC37DB"/>
    <w:rsid w:val="00BD4160"/>
    <w:rsid w:val="00BD5D6B"/>
    <w:rsid w:val="00BD6B3C"/>
    <w:rsid w:val="00BE231C"/>
    <w:rsid w:val="00BE2A7A"/>
    <w:rsid w:val="00BE7A69"/>
    <w:rsid w:val="00BF0445"/>
    <w:rsid w:val="00BF1D4F"/>
    <w:rsid w:val="00BF1E4E"/>
    <w:rsid w:val="00BF24EC"/>
    <w:rsid w:val="00BF6274"/>
    <w:rsid w:val="00BF64C0"/>
    <w:rsid w:val="00C062A4"/>
    <w:rsid w:val="00C06DF9"/>
    <w:rsid w:val="00C10E3A"/>
    <w:rsid w:val="00C162A1"/>
    <w:rsid w:val="00C20BED"/>
    <w:rsid w:val="00C21181"/>
    <w:rsid w:val="00C22758"/>
    <w:rsid w:val="00C25D90"/>
    <w:rsid w:val="00C26E90"/>
    <w:rsid w:val="00C32197"/>
    <w:rsid w:val="00C35ED8"/>
    <w:rsid w:val="00C37193"/>
    <w:rsid w:val="00C41FA7"/>
    <w:rsid w:val="00C53A71"/>
    <w:rsid w:val="00C564C3"/>
    <w:rsid w:val="00C6095C"/>
    <w:rsid w:val="00C753A4"/>
    <w:rsid w:val="00C85687"/>
    <w:rsid w:val="00C945EE"/>
    <w:rsid w:val="00C9782B"/>
    <w:rsid w:val="00CA1A2F"/>
    <w:rsid w:val="00CA7004"/>
    <w:rsid w:val="00CB132D"/>
    <w:rsid w:val="00CB1889"/>
    <w:rsid w:val="00CB225A"/>
    <w:rsid w:val="00CB3296"/>
    <w:rsid w:val="00CB5F7B"/>
    <w:rsid w:val="00CC09B8"/>
    <w:rsid w:val="00CC4873"/>
    <w:rsid w:val="00CC55FA"/>
    <w:rsid w:val="00CC7D75"/>
    <w:rsid w:val="00CE361B"/>
    <w:rsid w:val="00CE6C4F"/>
    <w:rsid w:val="00CF39CB"/>
    <w:rsid w:val="00CF7595"/>
    <w:rsid w:val="00D12421"/>
    <w:rsid w:val="00D13F28"/>
    <w:rsid w:val="00D168C9"/>
    <w:rsid w:val="00D21A19"/>
    <w:rsid w:val="00D230B1"/>
    <w:rsid w:val="00D24B69"/>
    <w:rsid w:val="00D32B08"/>
    <w:rsid w:val="00D37E17"/>
    <w:rsid w:val="00D40E8B"/>
    <w:rsid w:val="00D445D3"/>
    <w:rsid w:val="00D71010"/>
    <w:rsid w:val="00D84AF4"/>
    <w:rsid w:val="00D853A2"/>
    <w:rsid w:val="00D85B54"/>
    <w:rsid w:val="00D86960"/>
    <w:rsid w:val="00D92B32"/>
    <w:rsid w:val="00D92C11"/>
    <w:rsid w:val="00D944C9"/>
    <w:rsid w:val="00D953D7"/>
    <w:rsid w:val="00D96AA8"/>
    <w:rsid w:val="00DA011F"/>
    <w:rsid w:val="00DA1D8C"/>
    <w:rsid w:val="00DA2244"/>
    <w:rsid w:val="00DA5CAF"/>
    <w:rsid w:val="00DB0576"/>
    <w:rsid w:val="00DB1D5D"/>
    <w:rsid w:val="00DB64BA"/>
    <w:rsid w:val="00DB692D"/>
    <w:rsid w:val="00DB6A02"/>
    <w:rsid w:val="00DB71F5"/>
    <w:rsid w:val="00DC255F"/>
    <w:rsid w:val="00DC354D"/>
    <w:rsid w:val="00DD1F93"/>
    <w:rsid w:val="00DD2924"/>
    <w:rsid w:val="00DE0DCC"/>
    <w:rsid w:val="00E00BD1"/>
    <w:rsid w:val="00E00D50"/>
    <w:rsid w:val="00E016BC"/>
    <w:rsid w:val="00E01C66"/>
    <w:rsid w:val="00E0426C"/>
    <w:rsid w:val="00E04ACF"/>
    <w:rsid w:val="00E0723B"/>
    <w:rsid w:val="00E24B5A"/>
    <w:rsid w:val="00E313E2"/>
    <w:rsid w:val="00E31625"/>
    <w:rsid w:val="00E446EF"/>
    <w:rsid w:val="00E54BD2"/>
    <w:rsid w:val="00E57ED5"/>
    <w:rsid w:val="00E66AC2"/>
    <w:rsid w:val="00E73B0E"/>
    <w:rsid w:val="00E828C5"/>
    <w:rsid w:val="00E9313A"/>
    <w:rsid w:val="00E95941"/>
    <w:rsid w:val="00E96158"/>
    <w:rsid w:val="00E97538"/>
    <w:rsid w:val="00EA40C7"/>
    <w:rsid w:val="00EA6590"/>
    <w:rsid w:val="00EA68AE"/>
    <w:rsid w:val="00EA6B11"/>
    <w:rsid w:val="00EB10D9"/>
    <w:rsid w:val="00EB49A6"/>
    <w:rsid w:val="00EB74CE"/>
    <w:rsid w:val="00EC3581"/>
    <w:rsid w:val="00ED3D2A"/>
    <w:rsid w:val="00ED603D"/>
    <w:rsid w:val="00ED6EE3"/>
    <w:rsid w:val="00EE2F17"/>
    <w:rsid w:val="00EF10B1"/>
    <w:rsid w:val="00EF1CA2"/>
    <w:rsid w:val="00EF29DD"/>
    <w:rsid w:val="00EF4809"/>
    <w:rsid w:val="00F01C09"/>
    <w:rsid w:val="00F04483"/>
    <w:rsid w:val="00F04EA3"/>
    <w:rsid w:val="00F11EEF"/>
    <w:rsid w:val="00F15979"/>
    <w:rsid w:val="00F1700F"/>
    <w:rsid w:val="00F173A1"/>
    <w:rsid w:val="00F232F6"/>
    <w:rsid w:val="00F234B1"/>
    <w:rsid w:val="00F2521B"/>
    <w:rsid w:val="00F301DB"/>
    <w:rsid w:val="00F33A28"/>
    <w:rsid w:val="00F34C5D"/>
    <w:rsid w:val="00F36B63"/>
    <w:rsid w:val="00F37FB8"/>
    <w:rsid w:val="00F40ACC"/>
    <w:rsid w:val="00F501D3"/>
    <w:rsid w:val="00F539F2"/>
    <w:rsid w:val="00F54C27"/>
    <w:rsid w:val="00F71847"/>
    <w:rsid w:val="00F720B0"/>
    <w:rsid w:val="00F77142"/>
    <w:rsid w:val="00F94B91"/>
    <w:rsid w:val="00F97F7F"/>
    <w:rsid w:val="00FA124F"/>
    <w:rsid w:val="00FA1382"/>
    <w:rsid w:val="00FA196D"/>
    <w:rsid w:val="00FA2D71"/>
    <w:rsid w:val="00FB01AD"/>
    <w:rsid w:val="00FB070A"/>
    <w:rsid w:val="00FB453E"/>
    <w:rsid w:val="00FB7B5A"/>
    <w:rsid w:val="00FC0627"/>
    <w:rsid w:val="00FC0903"/>
    <w:rsid w:val="00FC7CCC"/>
    <w:rsid w:val="00FD17E3"/>
    <w:rsid w:val="00FD58C4"/>
    <w:rsid w:val="00FD63E4"/>
    <w:rsid w:val="00FD6E0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0F01C"/>
  <w15:docId w15:val="{E65CF111-78EB-468D-B824-5103496C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53B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3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23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23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2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94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0723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640E-F72A-4DA1-BB83-F278D8346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1756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Dvořáček Libor</cp:lastModifiedBy>
  <cp:revision>30</cp:revision>
  <cp:lastPrinted>2023-05-05T06:11:00Z</cp:lastPrinted>
  <dcterms:created xsi:type="dcterms:W3CDTF">2023-02-27T08:57:00Z</dcterms:created>
  <dcterms:modified xsi:type="dcterms:W3CDTF">2023-09-13T06:02:00Z</dcterms:modified>
</cp:coreProperties>
</file>